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managing-growing-projects-with-packages,"/>
    <w:bookmarkEnd w:id="0"/>
    <w:p w14:paraId="20A2CCC1" w14:textId="2A5A478C" w:rsidR="00022F11" w:rsidRDefault="006F1DF9">
      <w:pPr>
        <w:pStyle w:val="TOC1"/>
        <w:tabs>
          <w:tab w:val="right" w:leader="dot" w:pos="9350"/>
        </w:tabs>
        <w:rPr>
          <w:ins w:id="1" w:author="Carol Nichols" w:date="2019-02-18T17:52:00Z"/>
          <w:rFonts w:asciiTheme="minorHAnsi" w:eastAsiaTheme="minorEastAsia" w:hAnsiTheme="minorHAnsi" w:cstheme="minorBidi"/>
          <w:noProof/>
          <w:sz w:val="24"/>
          <w:szCs w:val="24"/>
        </w:rPr>
      </w:pPr>
      <w:ins w:id="2" w:author="AnneMarieW" w:date="2019-02-12T15:10:00Z">
        <w:r>
          <w:fldChar w:fldCharType="begin"/>
        </w:r>
        <w:r>
          <w:instrText xml:space="preserve"> TOC \o "3-3" \h \z \t "Heading 1,1,Heading 2,2,HeadA,1,HeadB,2,HeadC,3" </w:instrText>
        </w:r>
      </w:ins>
      <w:r>
        <w:fldChar w:fldCharType="separate"/>
      </w:r>
      <w:bookmarkStart w:id="3" w:name="_GoBack"/>
      <w:bookmarkEnd w:id="3"/>
      <w:ins w:id="4" w:author="Carol Nichols" w:date="2019-02-18T17:52:00Z">
        <w:r w:rsidR="00022F11" w:rsidRPr="0086716D">
          <w:rPr>
            <w:rStyle w:val="Hyperlink"/>
            <w:noProof/>
          </w:rPr>
          <w:fldChar w:fldCharType="begin"/>
        </w:r>
        <w:r w:rsidR="00022F11" w:rsidRPr="0086716D">
          <w:rPr>
            <w:rStyle w:val="Hyperlink"/>
            <w:noProof/>
          </w:rPr>
          <w:instrText xml:space="preserve"> </w:instrText>
        </w:r>
        <w:r w:rsidR="00022F11">
          <w:rPr>
            <w:noProof/>
          </w:rPr>
          <w:instrText>HYPERLINK \l "_Toc1404759"</w:instrText>
        </w:r>
        <w:r w:rsidR="00022F11" w:rsidRPr="0086716D">
          <w:rPr>
            <w:rStyle w:val="Hyperlink"/>
            <w:noProof/>
          </w:rPr>
          <w:instrText xml:space="preserve"> </w:instrText>
        </w:r>
        <w:r w:rsidR="00022F11" w:rsidRPr="0086716D">
          <w:rPr>
            <w:rStyle w:val="Hyperlink"/>
            <w:noProof/>
          </w:rPr>
        </w:r>
        <w:r w:rsidR="00022F11" w:rsidRPr="0086716D">
          <w:rPr>
            <w:rStyle w:val="Hyperlink"/>
            <w:noProof/>
          </w:rPr>
          <w:fldChar w:fldCharType="separate"/>
        </w:r>
        <w:r w:rsidR="00022F11" w:rsidRPr="0086716D">
          <w:rPr>
            <w:rStyle w:val="Hyperlink"/>
            <w:noProof/>
          </w:rPr>
          <w:t>Packages and Crates</w:t>
        </w:r>
        <w:r w:rsidR="00022F11">
          <w:rPr>
            <w:noProof/>
            <w:webHidden/>
          </w:rPr>
          <w:tab/>
        </w:r>
        <w:r w:rsidR="00022F11">
          <w:rPr>
            <w:noProof/>
            <w:webHidden/>
          </w:rPr>
          <w:fldChar w:fldCharType="begin"/>
        </w:r>
        <w:r w:rsidR="00022F11">
          <w:rPr>
            <w:noProof/>
            <w:webHidden/>
          </w:rPr>
          <w:instrText xml:space="preserve"> PAGEREF _Toc1404759 \h </w:instrText>
        </w:r>
        <w:r w:rsidR="00022F11">
          <w:rPr>
            <w:noProof/>
            <w:webHidden/>
          </w:rPr>
        </w:r>
      </w:ins>
      <w:r w:rsidR="00022F11">
        <w:rPr>
          <w:noProof/>
          <w:webHidden/>
        </w:rPr>
        <w:fldChar w:fldCharType="separate"/>
      </w:r>
      <w:ins w:id="5" w:author="Carol Nichols" w:date="2019-02-18T17:52:00Z">
        <w:r w:rsidR="00022F11">
          <w:rPr>
            <w:noProof/>
            <w:webHidden/>
          </w:rPr>
          <w:t>2</w:t>
        </w:r>
        <w:r w:rsidR="00022F11">
          <w:rPr>
            <w:noProof/>
            <w:webHidden/>
          </w:rPr>
          <w:fldChar w:fldCharType="end"/>
        </w:r>
        <w:r w:rsidR="00022F11" w:rsidRPr="0086716D">
          <w:rPr>
            <w:rStyle w:val="Hyperlink"/>
            <w:noProof/>
          </w:rPr>
          <w:fldChar w:fldCharType="end"/>
        </w:r>
      </w:ins>
    </w:p>
    <w:p w14:paraId="2095C6E8" w14:textId="15A0B35B" w:rsidR="00022F11" w:rsidRDefault="00022F11">
      <w:pPr>
        <w:pStyle w:val="TOC1"/>
        <w:tabs>
          <w:tab w:val="right" w:leader="dot" w:pos="9350"/>
        </w:tabs>
        <w:rPr>
          <w:ins w:id="6" w:author="Carol Nichols" w:date="2019-02-18T17:52:00Z"/>
          <w:rFonts w:asciiTheme="minorHAnsi" w:eastAsiaTheme="minorEastAsia" w:hAnsiTheme="minorHAnsi" w:cstheme="minorBidi"/>
          <w:noProof/>
          <w:sz w:val="24"/>
          <w:szCs w:val="24"/>
        </w:rPr>
      </w:pPr>
      <w:ins w:id="7" w:author="Carol Nichols" w:date="2019-02-18T17:52:00Z">
        <w:r w:rsidRPr="0086716D">
          <w:rPr>
            <w:rStyle w:val="Hyperlink"/>
            <w:noProof/>
          </w:rPr>
          <w:fldChar w:fldCharType="begin"/>
        </w:r>
        <w:r w:rsidRPr="0086716D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"_Toc1404760"</w:instrText>
        </w:r>
        <w:r w:rsidRPr="0086716D">
          <w:rPr>
            <w:rStyle w:val="Hyperlink"/>
            <w:noProof/>
          </w:rPr>
          <w:instrText xml:space="preserve"> </w:instrText>
        </w:r>
        <w:r w:rsidRPr="0086716D">
          <w:rPr>
            <w:rStyle w:val="Hyperlink"/>
            <w:noProof/>
          </w:rPr>
        </w:r>
        <w:r w:rsidRPr="0086716D">
          <w:rPr>
            <w:rStyle w:val="Hyperlink"/>
            <w:noProof/>
          </w:rPr>
          <w:fldChar w:fldCharType="separate"/>
        </w:r>
        <w:r w:rsidRPr="0086716D">
          <w:rPr>
            <w:rStyle w:val="Hyperlink"/>
            <w:noProof/>
          </w:rPr>
          <w:t>Defining Modules to Control Scope and Privacy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_Toc1404760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8" w:author="Carol Nichols" w:date="2019-02-18T17:52:00Z"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  <w:r w:rsidRPr="0086716D">
          <w:rPr>
            <w:rStyle w:val="Hyperlink"/>
            <w:noProof/>
          </w:rPr>
          <w:fldChar w:fldCharType="end"/>
        </w:r>
      </w:ins>
    </w:p>
    <w:p w14:paraId="2CFC6E00" w14:textId="4EBEAB5F" w:rsidR="00022F11" w:rsidRDefault="00022F11">
      <w:pPr>
        <w:pStyle w:val="TOC1"/>
        <w:tabs>
          <w:tab w:val="right" w:leader="dot" w:pos="9350"/>
        </w:tabs>
        <w:rPr>
          <w:ins w:id="9" w:author="Carol Nichols" w:date="2019-02-18T17:52:00Z"/>
          <w:rFonts w:asciiTheme="minorHAnsi" w:eastAsiaTheme="minorEastAsia" w:hAnsiTheme="minorHAnsi" w:cstheme="minorBidi"/>
          <w:noProof/>
          <w:sz w:val="24"/>
          <w:szCs w:val="24"/>
        </w:rPr>
      </w:pPr>
      <w:ins w:id="10" w:author="Carol Nichols" w:date="2019-02-18T17:52:00Z">
        <w:r w:rsidRPr="0086716D">
          <w:rPr>
            <w:rStyle w:val="Hyperlink"/>
            <w:noProof/>
          </w:rPr>
          <w:fldChar w:fldCharType="begin"/>
        </w:r>
        <w:r w:rsidRPr="0086716D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"_Toc1404761"</w:instrText>
        </w:r>
        <w:r w:rsidRPr="0086716D">
          <w:rPr>
            <w:rStyle w:val="Hyperlink"/>
            <w:noProof/>
          </w:rPr>
          <w:instrText xml:space="preserve"> </w:instrText>
        </w:r>
        <w:r w:rsidRPr="0086716D">
          <w:rPr>
            <w:rStyle w:val="Hyperlink"/>
            <w:noProof/>
          </w:rPr>
        </w:r>
        <w:r w:rsidRPr="0086716D">
          <w:rPr>
            <w:rStyle w:val="Hyperlink"/>
            <w:noProof/>
          </w:rPr>
          <w:fldChar w:fldCharType="separate"/>
        </w:r>
        <w:r w:rsidRPr="0086716D">
          <w:rPr>
            <w:rStyle w:val="Hyperlink"/>
            <w:noProof/>
          </w:rPr>
          <w:t>Paths for Referring to an Item in the Module Tree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_Toc1404761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1" w:author="Carol Nichols" w:date="2019-02-18T17:52:00Z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86716D">
          <w:rPr>
            <w:rStyle w:val="Hyperlink"/>
            <w:noProof/>
          </w:rPr>
          <w:fldChar w:fldCharType="end"/>
        </w:r>
      </w:ins>
    </w:p>
    <w:p w14:paraId="6B14C6EC" w14:textId="2198B6B0" w:rsidR="00022F11" w:rsidRDefault="00022F11">
      <w:pPr>
        <w:pStyle w:val="TOC2"/>
        <w:tabs>
          <w:tab w:val="right" w:leader="dot" w:pos="9350"/>
        </w:tabs>
        <w:rPr>
          <w:ins w:id="12" w:author="Carol Nichols" w:date="2019-02-18T17:52:00Z"/>
          <w:rFonts w:asciiTheme="minorHAnsi" w:eastAsiaTheme="minorEastAsia" w:hAnsiTheme="minorHAnsi" w:cstheme="minorBidi"/>
          <w:noProof/>
          <w:sz w:val="24"/>
          <w:szCs w:val="24"/>
        </w:rPr>
      </w:pPr>
      <w:ins w:id="13" w:author="Carol Nichols" w:date="2019-02-18T17:52:00Z">
        <w:r w:rsidRPr="0086716D">
          <w:rPr>
            <w:rStyle w:val="Hyperlink"/>
            <w:noProof/>
          </w:rPr>
          <w:fldChar w:fldCharType="begin"/>
        </w:r>
        <w:r w:rsidRPr="0086716D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"_Toc1404762"</w:instrText>
        </w:r>
        <w:r w:rsidRPr="0086716D">
          <w:rPr>
            <w:rStyle w:val="Hyperlink"/>
            <w:noProof/>
          </w:rPr>
          <w:instrText xml:space="preserve"> </w:instrText>
        </w:r>
        <w:r w:rsidRPr="0086716D">
          <w:rPr>
            <w:rStyle w:val="Hyperlink"/>
            <w:noProof/>
          </w:rPr>
        </w:r>
        <w:r w:rsidRPr="0086716D">
          <w:rPr>
            <w:rStyle w:val="Hyperlink"/>
            <w:noProof/>
          </w:rPr>
          <w:fldChar w:fldCharType="separate"/>
        </w:r>
        <w:r w:rsidRPr="0086716D">
          <w:rPr>
            <w:rStyle w:val="Hyperlink"/>
            <w:noProof/>
          </w:rPr>
          <w:t xml:space="preserve">Exposing Paths with the </w:t>
        </w:r>
        <w:r w:rsidRPr="0086716D">
          <w:rPr>
            <w:rStyle w:val="Hyperlink"/>
            <w:rFonts w:ascii="Courier" w:hAnsi="Courier"/>
            <w:noProof/>
          </w:rPr>
          <w:t>pub</w:t>
        </w:r>
        <w:r w:rsidRPr="0086716D">
          <w:rPr>
            <w:rStyle w:val="Hyperlink"/>
            <w:noProof/>
          </w:rPr>
          <w:t xml:space="preserve"> Keyword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_Toc1404762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4" w:author="Carol Nichols" w:date="2019-02-18T17:52:00Z"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  <w:r w:rsidRPr="0086716D">
          <w:rPr>
            <w:rStyle w:val="Hyperlink"/>
            <w:noProof/>
          </w:rPr>
          <w:fldChar w:fldCharType="end"/>
        </w:r>
      </w:ins>
    </w:p>
    <w:p w14:paraId="17202C2B" w14:textId="3EB5516A" w:rsidR="00022F11" w:rsidRDefault="00022F11">
      <w:pPr>
        <w:pStyle w:val="TOC2"/>
        <w:tabs>
          <w:tab w:val="right" w:leader="dot" w:pos="9350"/>
        </w:tabs>
        <w:rPr>
          <w:ins w:id="15" w:author="Carol Nichols" w:date="2019-02-18T17:52:00Z"/>
          <w:rFonts w:asciiTheme="minorHAnsi" w:eastAsiaTheme="minorEastAsia" w:hAnsiTheme="minorHAnsi" w:cstheme="minorBidi"/>
          <w:noProof/>
          <w:sz w:val="24"/>
          <w:szCs w:val="24"/>
        </w:rPr>
      </w:pPr>
      <w:ins w:id="16" w:author="Carol Nichols" w:date="2019-02-18T17:52:00Z">
        <w:r w:rsidRPr="0086716D">
          <w:rPr>
            <w:rStyle w:val="Hyperlink"/>
            <w:noProof/>
          </w:rPr>
          <w:fldChar w:fldCharType="begin"/>
        </w:r>
        <w:r w:rsidRPr="0086716D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"_Toc1404763"</w:instrText>
        </w:r>
        <w:r w:rsidRPr="0086716D">
          <w:rPr>
            <w:rStyle w:val="Hyperlink"/>
            <w:noProof/>
          </w:rPr>
          <w:instrText xml:space="preserve"> </w:instrText>
        </w:r>
        <w:r w:rsidRPr="0086716D">
          <w:rPr>
            <w:rStyle w:val="Hyperlink"/>
            <w:noProof/>
          </w:rPr>
        </w:r>
        <w:r w:rsidRPr="0086716D">
          <w:rPr>
            <w:rStyle w:val="Hyperlink"/>
            <w:noProof/>
          </w:rPr>
          <w:fldChar w:fldCharType="separate"/>
        </w:r>
        <w:r w:rsidRPr="0086716D">
          <w:rPr>
            <w:rStyle w:val="Hyperlink"/>
            <w:noProof/>
          </w:rPr>
          <w:t xml:space="preserve">Starting Relative Paths with </w:t>
        </w:r>
        <w:r w:rsidRPr="0086716D">
          <w:rPr>
            <w:rStyle w:val="Hyperlink"/>
            <w:rFonts w:ascii="Courier" w:hAnsi="Courier"/>
            <w:noProof/>
          </w:rPr>
          <w:t>super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_Toc1404763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7" w:author="Carol Nichols" w:date="2019-02-18T17:52:00Z"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  <w:r w:rsidRPr="0086716D">
          <w:rPr>
            <w:rStyle w:val="Hyperlink"/>
            <w:noProof/>
          </w:rPr>
          <w:fldChar w:fldCharType="end"/>
        </w:r>
      </w:ins>
    </w:p>
    <w:p w14:paraId="484B3EC5" w14:textId="76B3305F" w:rsidR="00022F11" w:rsidRDefault="00022F11">
      <w:pPr>
        <w:pStyle w:val="TOC2"/>
        <w:tabs>
          <w:tab w:val="right" w:leader="dot" w:pos="9350"/>
        </w:tabs>
        <w:rPr>
          <w:ins w:id="18" w:author="Carol Nichols" w:date="2019-02-18T17:52:00Z"/>
          <w:rFonts w:asciiTheme="minorHAnsi" w:eastAsiaTheme="minorEastAsia" w:hAnsiTheme="minorHAnsi" w:cstheme="minorBidi"/>
          <w:noProof/>
          <w:sz w:val="24"/>
          <w:szCs w:val="24"/>
        </w:rPr>
      </w:pPr>
      <w:ins w:id="19" w:author="Carol Nichols" w:date="2019-02-18T17:52:00Z">
        <w:r w:rsidRPr="0086716D">
          <w:rPr>
            <w:rStyle w:val="Hyperlink"/>
            <w:noProof/>
          </w:rPr>
          <w:fldChar w:fldCharType="begin"/>
        </w:r>
        <w:r w:rsidRPr="0086716D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"_Toc1404764"</w:instrText>
        </w:r>
        <w:r w:rsidRPr="0086716D">
          <w:rPr>
            <w:rStyle w:val="Hyperlink"/>
            <w:noProof/>
          </w:rPr>
          <w:instrText xml:space="preserve"> </w:instrText>
        </w:r>
        <w:r w:rsidRPr="0086716D">
          <w:rPr>
            <w:rStyle w:val="Hyperlink"/>
            <w:noProof/>
          </w:rPr>
        </w:r>
        <w:r w:rsidRPr="0086716D">
          <w:rPr>
            <w:rStyle w:val="Hyperlink"/>
            <w:noProof/>
          </w:rPr>
          <w:fldChar w:fldCharType="separate"/>
        </w:r>
        <w:r w:rsidRPr="0086716D">
          <w:rPr>
            <w:rStyle w:val="Hyperlink"/>
            <w:noProof/>
          </w:rPr>
          <w:t>Making Structs and Enums Public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_Toc1404764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20" w:author="Carol Nichols" w:date="2019-02-18T17:52:00Z"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  <w:r w:rsidRPr="0086716D">
          <w:rPr>
            <w:rStyle w:val="Hyperlink"/>
            <w:noProof/>
          </w:rPr>
          <w:fldChar w:fldCharType="end"/>
        </w:r>
      </w:ins>
    </w:p>
    <w:p w14:paraId="09B3DA8B" w14:textId="7B4CC26E" w:rsidR="00022F11" w:rsidRDefault="00022F11">
      <w:pPr>
        <w:pStyle w:val="TOC1"/>
        <w:tabs>
          <w:tab w:val="right" w:leader="dot" w:pos="9350"/>
        </w:tabs>
        <w:rPr>
          <w:ins w:id="21" w:author="Carol Nichols" w:date="2019-02-18T17:52:00Z"/>
          <w:rFonts w:asciiTheme="minorHAnsi" w:eastAsiaTheme="minorEastAsia" w:hAnsiTheme="minorHAnsi" w:cstheme="minorBidi"/>
          <w:noProof/>
          <w:sz w:val="24"/>
          <w:szCs w:val="24"/>
        </w:rPr>
      </w:pPr>
      <w:ins w:id="22" w:author="Carol Nichols" w:date="2019-02-18T17:52:00Z">
        <w:r w:rsidRPr="0086716D">
          <w:rPr>
            <w:rStyle w:val="Hyperlink"/>
            <w:noProof/>
          </w:rPr>
          <w:fldChar w:fldCharType="begin"/>
        </w:r>
        <w:r w:rsidRPr="0086716D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"_Toc1404765"</w:instrText>
        </w:r>
        <w:r w:rsidRPr="0086716D">
          <w:rPr>
            <w:rStyle w:val="Hyperlink"/>
            <w:noProof/>
          </w:rPr>
          <w:instrText xml:space="preserve"> </w:instrText>
        </w:r>
        <w:r w:rsidRPr="0086716D">
          <w:rPr>
            <w:rStyle w:val="Hyperlink"/>
            <w:noProof/>
          </w:rPr>
        </w:r>
        <w:r w:rsidRPr="0086716D">
          <w:rPr>
            <w:rStyle w:val="Hyperlink"/>
            <w:noProof/>
          </w:rPr>
          <w:fldChar w:fldCharType="separate"/>
        </w:r>
        <w:r w:rsidRPr="0086716D">
          <w:rPr>
            <w:rStyle w:val="Hyperlink"/>
            <w:noProof/>
          </w:rPr>
          <w:t xml:space="preserve">Bringing Paths into Scope with the </w:t>
        </w:r>
        <w:r w:rsidRPr="0086716D">
          <w:rPr>
            <w:rStyle w:val="Hyperlink"/>
            <w:rFonts w:ascii="Courier" w:hAnsi="Courier"/>
            <w:noProof/>
          </w:rPr>
          <w:t>use</w:t>
        </w:r>
        <w:r w:rsidRPr="0086716D">
          <w:rPr>
            <w:rStyle w:val="Hyperlink"/>
            <w:noProof/>
          </w:rPr>
          <w:t xml:space="preserve"> Keyword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_Toc1404765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23" w:author="Carol Nichols" w:date="2019-02-18T17:52:00Z"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  <w:r w:rsidRPr="0086716D">
          <w:rPr>
            <w:rStyle w:val="Hyperlink"/>
            <w:noProof/>
          </w:rPr>
          <w:fldChar w:fldCharType="end"/>
        </w:r>
      </w:ins>
    </w:p>
    <w:p w14:paraId="53D3CB34" w14:textId="24D2D2B1" w:rsidR="00022F11" w:rsidRDefault="00022F11">
      <w:pPr>
        <w:pStyle w:val="TOC2"/>
        <w:tabs>
          <w:tab w:val="right" w:leader="dot" w:pos="9350"/>
        </w:tabs>
        <w:rPr>
          <w:ins w:id="24" w:author="Carol Nichols" w:date="2019-02-18T17:52:00Z"/>
          <w:rFonts w:asciiTheme="minorHAnsi" w:eastAsiaTheme="minorEastAsia" w:hAnsiTheme="minorHAnsi" w:cstheme="minorBidi"/>
          <w:noProof/>
          <w:sz w:val="24"/>
          <w:szCs w:val="24"/>
        </w:rPr>
      </w:pPr>
      <w:ins w:id="25" w:author="Carol Nichols" w:date="2019-02-18T17:52:00Z">
        <w:r w:rsidRPr="0086716D">
          <w:rPr>
            <w:rStyle w:val="Hyperlink"/>
            <w:noProof/>
          </w:rPr>
          <w:fldChar w:fldCharType="begin"/>
        </w:r>
        <w:r w:rsidRPr="0086716D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"_Toc1404766"</w:instrText>
        </w:r>
        <w:r w:rsidRPr="0086716D">
          <w:rPr>
            <w:rStyle w:val="Hyperlink"/>
            <w:noProof/>
          </w:rPr>
          <w:instrText xml:space="preserve"> </w:instrText>
        </w:r>
        <w:r w:rsidRPr="0086716D">
          <w:rPr>
            <w:rStyle w:val="Hyperlink"/>
            <w:noProof/>
          </w:rPr>
        </w:r>
        <w:r w:rsidRPr="0086716D">
          <w:rPr>
            <w:rStyle w:val="Hyperlink"/>
            <w:noProof/>
          </w:rPr>
          <w:fldChar w:fldCharType="separate"/>
        </w:r>
        <w:r w:rsidRPr="0086716D">
          <w:rPr>
            <w:rStyle w:val="Hyperlink"/>
            <w:noProof/>
          </w:rPr>
          <w:t xml:space="preserve">Creating Idiomatic </w:t>
        </w:r>
        <w:r w:rsidRPr="0086716D">
          <w:rPr>
            <w:rStyle w:val="Hyperlink"/>
            <w:rFonts w:ascii="Courier" w:hAnsi="Courier"/>
            <w:noProof/>
          </w:rPr>
          <w:t>use</w:t>
        </w:r>
        <w:r w:rsidRPr="0086716D">
          <w:rPr>
            <w:rStyle w:val="Hyperlink"/>
            <w:noProof/>
          </w:rPr>
          <w:t xml:space="preserve"> Paths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_Toc1404766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26" w:author="Carol Nichols" w:date="2019-02-18T17:52:00Z"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  <w:r w:rsidRPr="0086716D">
          <w:rPr>
            <w:rStyle w:val="Hyperlink"/>
            <w:noProof/>
          </w:rPr>
          <w:fldChar w:fldCharType="end"/>
        </w:r>
      </w:ins>
    </w:p>
    <w:p w14:paraId="7F277961" w14:textId="62DA97AF" w:rsidR="00022F11" w:rsidRDefault="00022F11">
      <w:pPr>
        <w:pStyle w:val="TOC2"/>
        <w:tabs>
          <w:tab w:val="right" w:leader="dot" w:pos="9350"/>
        </w:tabs>
        <w:rPr>
          <w:ins w:id="27" w:author="Carol Nichols" w:date="2019-02-18T17:52:00Z"/>
          <w:rFonts w:asciiTheme="minorHAnsi" w:eastAsiaTheme="minorEastAsia" w:hAnsiTheme="minorHAnsi" w:cstheme="minorBidi"/>
          <w:noProof/>
          <w:sz w:val="24"/>
          <w:szCs w:val="24"/>
        </w:rPr>
      </w:pPr>
      <w:ins w:id="28" w:author="Carol Nichols" w:date="2019-02-18T17:52:00Z">
        <w:r w:rsidRPr="0086716D">
          <w:rPr>
            <w:rStyle w:val="Hyperlink"/>
            <w:noProof/>
          </w:rPr>
          <w:fldChar w:fldCharType="begin"/>
        </w:r>
        <w:r w:rsidRPr="0086716D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"_Toc1404767"</w:instrText>
        </w:r>
        <w:r w:rsidRPr="0086716D">
          <w:rPr>
            <w:rStyle w:val="Hyperlink"/>
            <w:noProof/>
          </w:rPr>
          <w:instrText xml:space="preserve"> </w:instrText>
        </w:r>
        <w:r w:rsidRPr="0086716D">
          <w:rPr>
            <w:rStyle w:val="Hyperlink"/>
            <w:noProof/>
          </w:rPr>
        </w:r>
        <w:r w:rsidRPr="0086716D">
          <w:rPr>
            <w:rStyle w:val="Hyperlink"/>
            <w:noProof/>
          </w:rPr>
          <w:fldChar w:fldCharType="separate"/>
        </w:r>
        <w:r w:rsidRPr="0086716D">
          <w:rPr>
            <w:rStyle w:val="Hyperlink"/>
            <w:noProof/>
          </w:rPr>
          <w:t xml:space="preserve">Providing New Names with the </w:t>
        </w:r>
        <w:r w:rsidRPr="0086716D">
          <w:rPr>
            <w:rStyle w:val="Hyperlink"/>
            <w:rFonts w:ascii="Courier" w:hAnsi="Courier"/>
            <w:noProof/>
          </w:rPr>
          <w:t>as</w:t>
        </w:r>
        <w:r w:rsidRPr="0086716D">
          <w:rPr>
            <w:rStyle w:val="Hyperlink"/>
            <w:noProof/>
          </w:rPr>
          <w:t xml:space="preserve"> Keyword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_Toc1404767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29" w:author="Carol Nichols" w:date="2019-02-18T17:52:00Z"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  <w:r w:rsidRPr="0086716D">
          <w:rPr>
            <w:rStyle w:val="Hyperlink"/>
            <w:noProof/>
          </w:rPr>
          <w:fldChar w:fldCharType="end"/>
        </w:r>
      </w:ins>
    </w:p>
    <w:p w14:paraId="2868893B" w14:textId="2108ECB5" w:rsidR="00022F11" w:rsidRDefault="00022F11">
      <w:pPr>
        <w:pStyle w:val="TOC2"/>
        <w:tabs>
          <w:tab w:val="right" w:leader="dot" w:pos="9350"/>
        </w:tabs>
        <w:rPr>
          <w:ins w:id="30" w:author="Carol Nichols" w:date="2019-02-18T17:52:00Z"/>
          <w:rFonts w:asciiTheme="minorHAnsi" w:eastAsiaTheme="minorEastAsia" w:hAnsiTheme="minorHAnsi" w:cstheme="minorBidi"/>
          <w:noProof/>
          <w:sz w:val="24"/>
          <w:szCs w:val="24"/>
        </w:rPr>
      </w:pPr>
      <w:ins w:id="31" w:author="Carol Nichols" w:date="2019-02-18T17:52:00Z">
        <w:r w:rsidRPr="0086716D">
          <w:rPr>
            <w:rStyle w:val="Hyperlink"/>
            <w:noProof/>
          </w:rPr>
          <w:fldChar w:fldCharType="begin"/>
        </w:r>
        <w:r w:rsidRPr="0086716D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"_Toc1404768"</w:instrText>
        </w:r>
        <w:r w:rsidRPr="0086716D">
          <w:rPr>
            <w:rStyle w:val="Hyperlink"/>
            <w:noProof/>
          </w:rPr>
          <w:instrText xml:space="preserve"> </w:instrText>
        </w:r>
        <w:r w:rsidRPr="0086716D">
          <w:rPr>
            <w:rStyle w:val="Hyperlink"/>
            <w:noProof/>
          </w:rPr>
        </w:r>
        <w:r w:rsidRPr="0086716D">
          <w:rPr>
            <w:rStyle w:val="Hyperlink"/>
            <w:noProof/>
          </w:rPr>
          <w:fldChar w:fldCharType="separate"/>
        </w:r>
        <w:r w:rsidRPr="0086716D">
          <w:rPr>
            <w:rStyle w:val="Hyperlink"/>
            <w:noProof/>
          </w:rPr>
          <w:t xml:space="preserve">Re-exporting Names with </w:t>
        </w:r>
        <w:r w:rsidRPr="0086716D">
          <w:rPr>
            <w:rStyle w:val="Hyperlink"/>
            <w:rFonts w:ascii="Courier" w:hAnsi="Courier"/>
            <w:noProof/>
          </w:rPr>
          <w:t>pub use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_Toc1404768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32" w:author="Carol Nichols" w:date="2019-02-18T17:52:00Z"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  <w:r w:rsidRPr="0086716D">
          <w:rPr>
            <w:rStyle w:val="Hyperlink"/>
            <w:noProof/>
          </w:rPr>
          <w:fldChar w:fldCharType="end"/>
        </w:r>
      </w:ins>
    </w:p>
    <w:p w14:paraId="4D65742D" w14:textId="697BB2C0" w:rsidR="00022F11" w:rsidRDefault="00022F11">
      <w:pPr>
        <w:pStyle w:val="TOC2"/>
        <w:tabs>
          <w:tab w:val="right" w:leader="dot" w:pos="9350"/>
        </w:tabs>
        <w:rPr>
          <w:ins w:id="33" w:author="Carol Nichols" w:date="2019-02-18T17:52:00Z"/>
          <w:rFonts w:asciiTheme="minorHAnsi" w:eastAsiaTheme="minorEastAsia" w:hAnsiTheme="minorHAnsi" w:cstheme="minorBidi"/>
          <w:noProof/>
          <w:sz w:val="24"/>
          <w:szCs w:val="24"/>
        </w:rPr>
      </w:pPr>
      <w:ins w:id="34" w:author="Carol Nichols" w:date="2019-02-18T17:52:00Z">
        <w:r w:rsidRPr="0086716D">
          <w:rPr>
            <w:rStyle w:val="Hyperlink"/>
            <w:noProof/>
          </w:rPr>
          <w:fldChar w:fldCharType="begin"/>
        </w:r>
        <w:r w:rsidRPr="0086716D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"_Toc1404769"</w:instrText>
        </w:r>
        <w:r w:rsidRPr="0086716D">
          <w:rPr>
            <w:rStyle w:val="Hyperlink"/>
            <w:noProof/>
          </w:rPr>
          <w:instrText xml:space="preserve"> </w:instrText>
        </w:r>
        <w:r w:rsidRPr="0086716D">
          <w:rPr>
            <w:rStyle w:val="Hyperlink"/>
            <w:noProof/>
          </w:rPr>
        </w:r>
        <w:r w:rsidRPr="0086716D">
          <w:rPr>
            <w:rStyle w:val="Hyperlink"/>
            <w:noProof/>
          </w:rPr>
          <w:fldChar w:fldCharType="separate"/>
        </w:r>
        <w:r w:rsidRPr="0086716D">
          <w:rPr>
            <w:rStyle w:val="Hyperlink"/>
            <w:noProof/>
          </w:rPr>
          <w:t>Using External Packages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_Toc1404769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35" w:author="Carol Nichols" w:date="2019-02-18T17:52:00Z"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  <w:r w:rsidRPr="0086716D">
          <w:rPr>
            <w:rStyle w:val="Hyperlink"/>
            <w:noProof/>
          </w:rPr>
          <w:fldChar w:fldCharType="end"/>
        </w:r>
      </w:ins>
    </w:p>
    <w:p w14:paraId="4826B0B9" w14:textId="25AE3A25" w:rsidR="00022F11" w:rsidRDefault="00022F11">
      <w:pPr>
        <w:pStyle w:val="TOC2"/>
        <w:tabs>
          <w:tab w:val="right" w:leader="dot" w:pos="9350"/>
        </w:tabs>
        <w:rPr>
          <w:ins w:id="36" w:author="Carol Nichols" w:date="2019-02-18T17:52:00Z"/>
          <w:rFonts w:asciiTheme="minorHAnsi" w:eastAsiaTheme="minorEastAsia" w:hAnsiTheme="minorHAnsi" w:cstheme="minorBidi"/>
          <w:noProof/>
          <w:sz w:val="24"/>
          <w:szCs w:val="24"/>
        </w:rPr>
      </w:pPr>
      <w:ins w:id="37" w:author="Carol Nichols" w:date="2019-02-18T17:52:00Z">
        <w:r w:rsidRPr="0086716D">
          <w:rPr>
            <w:rStyle w:val="Hyperlink"/>
            <w:noProof/>
          </w:rPr>
          <w:fldChar w:fldCharType="begin"/>
        </w:r>
        <w:r w:rsidRPr="0086716D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"_Toc1404770"</w:instrText>
        </w:r>
        <w:r w:rsidRPr="0086716D">
          <w:rPr>
            <w:rStyle w:val="Hyperlink"/>
            <w:noProof/>
          </w:rPr>
          <w:instrText xml:space="preserve"> </w:instrText>
        </w:r>
        <w:r w:rsidRPr="0086716D">
          <w:rPr>
            <w:rStyle w:val="Hyperlink"/>
            <w:noProof/>
          </w:rPr>
        </w:r>
        <w:r w:rsidRPr="0086716D">
          <w:rPr>
            <w:rStyle w:val="Hyperlink"/>
            <w:noProof/>
          </w:rPr>
          <w:fldChar w:fldCharType="separate"/>
        </w:r>
        <w:r w:rsidRPr="0086716D">
          <w:rPr>
            <w:rStyle w:val="Hyperlink"/>
            <w:noProof/>
          </w:rPr>
          <w:t xml:space="preserve">Using Nested Paths to Clean Up Large </w:t>
        </w:r>
        <w:r w:rsidRPr="0086716D">
          <w:rPr>
            <w:rStyle w:val="Hyperlink"/>
            <w:rFonts w:ascii="Courier" w:hAnsi="Courier"/>
            <w:noProof/>
          </w:rPr>
          <w:t>use</w:t>
        </w:r>
        <w:r w:rsidRPr="0086716D">
          <w:rPr>
            <w:rStyle w:val="Hyperlink"/>
            <w:noProof/>
          </w:rPr>
          <w:t xml:space="preserve"> Lists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_Toc1404770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38" w:author="Carol Nichols" w:date="2019-02-18T17:52:00Z"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  <w:r w:rsidRPr="0086716D">
          <w:rPr>
            <w:rStyle w:val="Hyperlink"/>
            <w:noProof/>
          </w:rPr>
          <w:fldChar w:fldCharType="end"/>
        </w:r>
      </w:ins>
    </w:p>
    <w:p w14:paraId="0F5682E6" w14:textId="4EE2EBCD" w:rsidR="00022F11" w:rsidRDefault="00022F11">
      <w:pPr>
        <w:pStyle w:val="TOC2"/>
        <w:tabs>
          <w:tab w:val="right" w:leader="dot" w:pos="9350"/>
        </w:tabs>
        <w:rPr>
          <w:ins w:id="39" w:author="Carol Nichols" w:date="2019-02-18T17:52:00Z"/>
          <w:rFonts w:asciiTheme="minorHAnsi" w:eastAsiaTheme="minorEastAsia" w:hAnsiTheme="minorHAnsi" w:cstheme="minorBidi"/>
          <w:noProof/>
          <w:sz w:val="24"/>
          <w:szCs w:val="24"/>
        </w:rPr>
      </w:pPr>
      <w:ins w:id="40" w:author="Carol Nichols" w:date="2019-02-18T17:52:00Z">
        <w:r w:rsidRPr="0086716D">
          <w:rPr>
            <w:rStyle w:val="Hyperlink"/>
            <w:noProof/>
          </w:rPr>
          <w:fldChar w:fldCharType="begin"/>
        </w:r>
        <w:r w:rsidRPr="0086716D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"_Toc1404771"</w:instrText>
        </w:r>
        <w:r w:rsidRPr="0086716D">
          <w:rPr>
            <w:rStyle w:val="Hyperlink"/>
            <w:noProof/>
          </w:rPr>
          <w:instrText xml:space="preserve"> </w:instrText>
        </w:r>
        <w:r w:rsidRPr="0086716D">
          <w:rPr>
            <w:rStyle w:val="Hyperlink"/>
            <w:noProof/>
          </w:rPr>
        </w:r>
        <w:r w:rsidRPr="0086716D">
          <w:rPr>
            <w:rStyle w:val="Hyperlink"/>
            <w:noProof/>
          </w:rPr>
          <w:fldChar w:fldCharType="separate"/>
        </w:r>
        <w:r w:rsidRPr="0086716D">
          <w:rPr>
            <w:rStyle w:val="Hyperlink"/>
            <w:noProof/>
          </w:rPr>
          <w:t>The Glob Operator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_Toc1404771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41" w:author="Carol Nichols" w:date="2019-02-18T17:52:00Z"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  <w:r w:rsidRPr="0086716D">
          <w:rPr>
            <w:rStyle w:val="Hyperlink"/>
            <w:noProof/>
          </w:rPr>
          <w:fldChar w:fldCharType="end"/>
        </w:r>
      </w:ins>
    </w:p>
    <w:p w14:paraId="04E8754B" w14:textId="0B56B160" w:rsidR="00022F11" w:rsidRDefault="00022F11">
      <w:pPr>
        <w:pStyle w:val="TOC1"/>
        <w:tabs>
          <w:tab w:val="right" w:leader="dot" w:pos="9350"/>
        </w:tabs>
        <w:rPr>
          <w:ins w:id="42" w:author="Carol Nichols" w:date="2019-02-18T17:52:00Z"/>
          <w:rFonts w:asciiTheme="minorHAnsi" w:eastAsiaTheme="minorEastAsia" w:hAnsiTheme="minorHAnsi" w:cstheme="minorBidi"/>
          <w:noProof/>
          <w:sz w:val="24"/>
          <w:szCs w:val="24"/>
        </w:rPr>
      </w:pPr>
      <w:ins w:id="43" w:author="Carol Nichols" w:date="2019-02-18T17:52:00Z">
        <w:r w:rsidRPr="0086716D">
          <w:rPr>
            <w:rStyle w:val="Hyperlink"/>
            <w:noProof/>
          </w:rPr>
          <w:fldChar w:fldCharType="begin"/>
        </w:r>
        <w:r w:rsidRPr="0086716D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"_Toc1404772"</w:instrText>
        </w:r>
        <w:r w:rsidRPr="0086716D">
          <w:rPr>
            <w:rStyle w:val="Hyperlink"/>
            <w:noProof/>
          </w:rPr>
          <w:instrText xml:space="preserve"> </w:instrText>
        </w:r>
        <w:r w:rsidRPr="0086716D">
          <w:rPr>
            <w:rStyle w:val="Hyperlink"/>
            <w:noProof/>
          </w:rPr>
        </w:r>
        <w:r w:rsidRPr="0086716D">
          <w:rPr>
            <w:rStyle w:val="Hyperlink"/>
            <w:noProof/>
          </w:rPr>
          <w:fldChar w:fldCharType="separate"/>
        </w:r>
        <w:r w:rsidRPr="0086716D">
          <w:rPr>
            <w:rStyle w:val="Hyperlink"/>
            <w:noProof/>
          </w:rPr>
          <w:t>Separating Modules into Different Files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_Toc1404772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44" w:author="Carol Nichols" w:date="2019-02-18T17:52:00Z"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  <w:r w:rsidRPr="0086716D">
          <w:rPr>
            <w:rStyle w:val="Hyperlink"/>
            <w:noProof/>
          </w:rPr>
          <w:fldChar w:fldCharType="end"/>
        </w:r>
      </w:ins>
    </w:p>
    <w:p w14:paraId="64E87983" w14:textId="2549EFFD" w:rsidR="00022F11" w:rsidRDefault="00022F11">
      <w:pPr>
        <w:pStyle w:val="TOC1"/>
        <w:tabs>
          <w:tab w:val="right" w:leader="dot" w:pos="9350"/>
        </w:tabs>
        <w:rPr>
          <w:ins w:id="45" w:author="Carol Nichols" w:date="2019-02-18T17:52:00Z"/>
          <w:rFonts w:asciiTheme="minorHAnsi" w:eastAsiaTheme="minorEastAsia" w:hAnsiTheme="minorHAnsi" w:cstheme="minorBidi"/>
          <w:noProof/>
          <w:sz w:val="24"/>
          <w:szCs w:val="24"/>
        </w:rPr>
      </w:pPr>
      <w:ins w:id="46" w:author="Carol Nichols" w:date="2019-02-18T17:52:00Z">
        <w:r w:rsidRPr="0086716D">
          <w:rPr>
            <w:rStyle w:val="Hyperlink"/>
            <w:noProof/>
          </w:rPr>
          <w:fldChar w:fldCharType="begin"/>
        </w:r>
        <w:r w:rsidRPr="0086716D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"_Toc1404773"</w:instrText>
        </w:r>
        <w:r w:rsidRPr="0086716D">
          <w:rPr>
            <w:rStyle w:val="Hyperlink"/>
            <w:noProof/>
          </w:rPr>
          <w:instrText xml:space="preserve"> </w:instrText>
        </w:r>
        <w:r w:rsidRPr="0086716D">
          <w:rPr>
            <w:rStyle w:val="Hyperlink"/>
            <w:noProof/>
          </w:rPr>
        </w:r>
        <w:r w:rsidRPr="0086716D">
          <w:rPr>
            <w:rStyle w:val="Hyperlink"/>
            <w:noProof/>
          </w:rPr>
          <w:fldChar w:fldCharType="separate"/>
        </w:r>
        <w:r w:rsidRPr="0086716D">
          <w:rPr>
            <w:rStyle w:val="Hyperlink"/>
            <w:noProof/>
          </w:rPr>
          <w:t>Summary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_Toc1404773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47" w:author="Carol Nichols" w:date="2019-02-18T17:52:00Z"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  <w:r w:rsidRPr="0086716D">
          <w:rPr>
            <w:rStyle w:val="Hyperlink"/>
            <w:noProof/>
          </w:rPr>
          <w:fldChar w:fldCharType="end"/>
        </w:r>
      </w:ins>
    </w:p>
    <w:p w14:paraId="1DCF67DA" w14:textId="0B9650B4" w:rsidR="006F1DF9" w:rsidDel="00022F11" w:rsidRDefault="006F1DF9">
      <w:pPr>
        <w:pStyle w:val="TOC1"/>
        <w:tabs>
          <w:tab w:val="right" w:leader="dot" w:pos="9350"/>
        </w:tabs>
        <w:rPr>
          <w:ins w:id="48" w:author="AnneMarieW" w:date="2019-02-12T15:10:00Z"/>
          <w:del w:id="49" w:author="Carol Nichols" w:date="2019-02-18T17:52:00Z"/>
          <w:noProof/>
        </w:rPr>
      </w:pPr>
      <w:ins w:id="50" w:author="AnneMarieW" w:date="2019-02-12T15:10:00Z">
        <w:del w:id="51" w:author="Carol Nichols" w:date="2019-02-18T17:52:00Z">
          <w:r w:rsidRPr="00022F11" w:rsidDel="00022F11">
            <w:rPr>
              <w:rStyle w:val="Hyperlink"/>
              <w:noProof/>
              <w:rPrChange w:id="52" w:author="Carol Nichols" w:date="2019-02-18T17:52:00Z">
                <w:rPr>
                  <w:rStyle w:val="Hyperlink"/>
                  <w:noProof/>
                </w:rPr>
              </w:rPrChange>
            </w:rPr>
            <w:delText>Packages and Crates</w:delText>
          </w:r>
          <w:r w:rsidDel="00022F11">
            <w:rPr>
              <w:noProof/>
              <w:webHidden/>
            </w:rPr>
            <w:tab/>
            <w:delText>2</w:delText>
          </w:r>
        </w:del>
      </w:ins>
    </w:p>
    <w:p w14:paraId="38CFDF1A" w14:textId="338D7475" w:rsidR="006F1DF9" w:rsidDel="00022F11" w:rsidRDefault="006F1DF9">
      <w:pPr>
        <w:pStyle w:val="TOC1"/>
        <w:tabs>
          <w:tab w:val="right" w:leader="dot" w:pos="9350"/>
        </w:tabs>
        <w:rPr>
          <w:ins w:id="53" w:author="AnneMarieW" w:date="2019-02-12T15:10:00Z"/>
          <w:del w:id="54" w:author="Carol Nichols" w:date="2019-02-18T17:52:00Z"/>
          <w:noProof/>
        </w:rPr>
      </w:pPr>
      <w:ins w:id="55" w:author="AnneMarieW" w:date="2019-02-12T15:10:00Z">
        <w:del w:id="56" w:author="Carol Nichols" w:date="2019-02-18T17:52:00Z">
          <w:r w:rsidRPr="00022F11" w:rsidDel="00022F11">
            <w:rPr>
              <w:rStyle w:val="Hyperlink"/>
              <w:noProof/>
              <w:rPrChange w:id="57" w:author="Carol Nichols" w:date="2019-02-18T17:52:00Z">
                <w:rPr>
                  <w:rStyle w:val="Hyperlink"/>
                  <w:noProof/>
                </w:rPr>
              </w:rPrChange>
            </w:rPr>
            <w:delText>Defining Modules to Control Scope and Privacy</w:delText>
          </w:r>
          <w:r w:rsidDel="00022F11">
            <w:rPr>
              <w:noProof/>
              <w:webHidden/>
            </w:rPr>
            <w:tab/>
            <w:delText>4</w:delText>
          </w:r>
        </w:del>
      </w:ins>
    </w:p>
    <w:p w14:paraId="19AEB82C" w14:textId="664BEC9C" w:rsidR="006F1DF9" w:rsidDel="00022F11" w:rsidRDefault="006F1DF9">
      <w:pPr>
        <w:pStyle w:val="TOC1"/>
        <w:tabs>
          <w:tab w:val="right" w:leader="dot" w:pos="9350"/>
        </w:tabs>
        <w:rPr>
          <w:ins w:id="58" w:author="AnneMarieW" w:date="2019-02-12T15:10:00Z"/>
          <w:del w:id="59" w:author="Carol Nichols" w:date="2019-02-18T17:52:00Z"/>
          <w:noProof/>
        </w:rPr>
      </w:pPr>
      <w:ins w:id="60" w:author="AnneMarieW" w:date="2019-02-12T15:10:00Z">
        <w:del w:id="61" w:author="Carol Nichols" w:date="2019-02-18T17:52:00Z">
          <w:r w:rsidRPr="00022F11" w:rsidDel="00022F11">
            <w:rPr>
              <w:rStyle w:val="Hyperlink"/>
              <w:noProof/>
              <w:rPrChange w:id="62" w:author="Carol Nichols" w:date="2019-02-18T17:52:00Z">
                <w:rPr>
                  <w:rStyle w:val="Hyperlink"/>
                  <w:noProof/>
                </w:rPr>
              </w:rPrChange>
            </w:rPr>
            <w:delText>Paths for Referring to an Item in the Module Tree</w:delText>
          </w:r>
          <w:r w:rsidDel="00022F11">
            <w:rPr>
              <w:noProof/>
              <w:webHidden/>
            </w:rPr>
            <w:tab/>
            <w:delText>6</w:delText>
          </w:r>
        </w:del>
      </w:ins>
    </w:p>
    <w:p w14:paraId="5EDC2DA6" w14:textId="3FBD363B" w:rsidR="006F1DF9" w:rsidDel="00022F11" w:rsidRDefault="006F1DF9">
      <w:pPr>
        <w:pStyle w:val="TOC2"/>
        <w:tabs>
          <w:tab w:val="right" w:leader="dot" w:pos="9350"/>
        </w:tabs>
        <w:rPr>
          <w:ins w:id="63" w:author="AnneMarieW" w:date="2019-02-12T15:10:00Z"/>
          <w:del w:id="64" w:author="Carol Nichols" w:date="2019-02-18T17:52:00Z"/>
          <w:noProof/>
        </w:rPr>
      </w:pPr>
      <w:ins w:id="65" w:author="AnneMarieW" w:date="2019-02-12T15:10:00Z">
        <w:del w:id="66" w:author="Carol Nichols" w:date="2019-02-18T17:52:00Z">
          <w:r w:rsidRPr="00022F11" w:rsidDel="00022F11">
            <w:rPr>
              <w:rStyle w:val="Hyperlink"/>
              <w:noProof/>
              <w:rPrChange w:id="67" w:author="Carol Nichols" w:date="2019-02-18T17:52:00Z">
                <w:rPr>
                  <w:rStyle w:val="Hyperlink"/>
                  <w:noProof/>
                </w:rPr>
              </w:rPrChange>
            </w:rPr>
            <w:delText>Exposing Paths with the </w:delText>
          </w:r>
          <w:r w:rsidRPr="00022F11" w:rsidDel="00022F11">
            <w:rPr>
              <w:rStyle w:val="Hyperlink"/>
              <w:rFonts w:ascii="Courier" w:hAnsi="Courier"/>
              <w:noProof/>
              <w:rPrChange w:id="68" w:author="Carol Nichols" w:date="2019-02-18T17:52:00Z">
                <w:rPr>
                  <w:rStyle w:val="Hyperlink"/>
                  <w:rFonts w:ascii="Courier" w:hAnsi="Courier"/>
                  <w:noProof/>
                </w:rPr>
              </w:rPrChange>
            </w:rPr>
            <w:delText>pub</w:delText>
          </w:r>
          <w:r w:rsidRPr="00022F11" w:rsidDel="00022F11">
            <w:rPr>
              <w:rStyle w:val="Hyperlink"/>
              <w:noProof/>
              <w:rPrChange w:id="69" w:author="Carol Nichols" w:date="2019-02-18T17:52:00Z">
                <w:rPr>
                  <w:rStyle w:val="Hyperlink"/>
                  <w:noProof/>
                </w:rPr>
              </w:rPrChange>
            </w:rPr>
            <w:delText> Keyword</w:delText>
          </w:r>
          <w:r w:rsidDel="00022F11">
            <w:rPr>
              <w:noProof/>
              <w:webHidden/>
            </w:rPr>
            <w:tab/>
            <w:delText>9</w:delText>
          </w:r>
        </w:del>
      </w:ins>
    </w:p>
    <w:p w14:paraId="3FD025F3" w14:textId="1FAFAEFD" w:rsidR="006F1DF9" w:rsidDel="00022F11" w:rsidRDefault="006F1DF9">
      <w:pPr>
        <w:pStyle w:val="TOC2"/>
        <w:tabs>
          <w:tab w:val="right" w:leader="dot" w:pos="9350"/>
        </w:tabs>
        <w:rPr>
          <w:ins w:id="70" w:author="AnneMarieW" w:date="2019-02-12T15:10:00Z"/>
          <w:del w:id="71" w:author="Carol Nichols" w:date="2019-02-18T17:52:00Z"/>
          <w:noProof/>
        </w:rPr>
      </w:pPr>
      <w:ins w:id="72" w:author="AnneMarieW" w:date="2019-02-12T15:10:00Z">
        <w:del w:id="73" w:author="Carol Nichols" w:date="2019-02-18T17:52:00Z">
          <w:r w:rsidRPr="00022F11" w:rsidDel="00022F11">
            <w:rPr>
              <w:rStyle w:val="Hyperlink"/>
              <w:noProof/>
              <w:rPrChange w:id="74" w:author="Carol Nichols" w:date="2019-02-18T17:52:00Z">
                <w:rPr>
                  <w:rStyle w:val="Hyperlink"/>
                  <w:noProof/>
                </w:rPr>
              </w:rPrChange>
            </w:rPr>
            <w:delText>Starting Relative Paths with </w:delText>
          </w:r>
          <w:r w:rsidRPr="00022F11" w:rsidDel="00022F11">
            <w:rPr>
              <w:rStyle w:val="Hyperlink"/>
              <w:rFonts w:ascii="Courier" w:hAnsi="Courier"/>
              <w:noProof/>
              <w:rPrChange w:id="75" w:author="Carol Nichols" w:date="2019-02-18T17:52:00Z">
                <w:rPr>
                  <w:rStyle w:val="Hyperlink"/>
                  <w:rFonts w:ascii="Courier" w:hAnsi="Courier"/>
                  <w:noProof/>
                </w:rPr>
              </w:rPrChange>
            </w:rPr>
            <w:delText>super</w:delText>
          </w:r>
          <w:r w:rsidDel="00022F11">
            <w:rPr>
              <w:noProof/>
              <w:webHidden/>
            </w:rPr>
            <w:tab/>
            <w:delText>11</w:delText>
          </w:r>
        </w:del>
      </w:ins>
    </w:p>
    <w:p w14:paraId="2F4CC3A7" w14:textId="56EDC5B9" w:rsidR="006F1DF9" w:rsidDel="00022F11" w:rsidRDefault="006F1DF9">
      <w:pPr>
        <w:pStyle w:val="TOC1"/>
        <w:tabs>
          <w:tab w:val="right" w:leader="dot" w:pos="9350"/>
        </w:tabs>
        <w:rPr>
          <w:ins w:id="76" w:author="AnneMarieW" w:date="2019-02-12T15:10:00Z"/>
          <w:del w:id="77" w:author="Carol Nichols" w:date="2019-02-18T17:52:00Z"/>
          <w:noProof/>
        </w:rPr>
      </w:pPr>
      <w:ins w:id="78" w:author="AnneMarieW" w:date="2019-02-12T15:10:00Z">
        <w:del w:id="79" w:author="Carol Nichols" w:date="2019-02-18T17:52:00Z">
          <w:r w:rsidRPr="00022F11" w:rsidDel="00022F11">
            <w:rPr>
              <w:rStyle w:val="Hyperlink"/>
              <w:noProof/>
              <w:rPrChange w:id="80" w:author="Carol Nichols" w:date="2019-02-18T17:52:00Z">
                <w:rPr>
                  <w:rStyle w:val="Hyperlink"/>
                  <w:noProof/>
                </w:rPr>
              </w:rPrChange>
            </w:rPr>
            <w:delText>Making Structs and Enums Public</w:delText>
          </w:r>
          <w:r w:rsidDel="00022F11">
            <w:rPr>
              <w:noProof/>
              <w:webHidden/>
            </w:rPr>
            <w:tab/>
            <w:delText>12</w:delText>
          </w:r>
        </w:del>
      </w:ins>
    </w:p>
    <w:p w14:paraId="2EFAB87C" w14:textId="6B14788D" w:rsidR="006F1DF9" w:rsidDel="00022F11" w:rsidRDefault="006F1DF9">
      <w:pPr>
        <w:pStyle w:val="TOC1"/>
        <w:tabs>
          <w:tab w:val="right" w:leader="dot" w:pos="9350"/>
        </w:tabs>
        <w:rPr>
          <w:ins w:id="81" w:author="AnneMarieW" w:date="2019-02-12T15:10:00Z"/>
          <w:del w:id="82" w:author="Carol Nichols" w:date="2019-02-18T17:52:00Z"/>
          <w:noProof/>
        </w:rPr>
      </w:pPr>
      <w:ins w:id="83" w:author="AnneMarieW" w:date="2019-02-12T15:10:00Z">
        <w:del w:id="84" w:author="Carol Nichols" w:date="2019-02-18T17:52:00Z">
          <w:r w:rsidRPr="00022F11" w:rsidDel="00022F11">
            <w:rPr>
              <w:rStyle w:val="Hyperlink"/>
              <w:noProof/>
              <w:rPrChange w:id="85" w:author="Carol Nichols" w:date="2019-02-18T17:52:00Z">
                <w:rPr>
                  <w:rStyle w:val="Hyperlink"/>
                  <w:noProof/>
                </w:rPr>
              </w:rPrChange>
            </w:rPr>
            <w:delText>Bringing Paths into Scope with the use Keyword</w:delText>
          </w:r>
          <w:r w:rsidDel="00022F11">
            <w:rPr>
              <w:noProof/>
              <w:webHidden/>
            </w:rPr>
            <w:tab/>
            <w:delText>14</w:delText>
          </w:r>
        </w:del>
      </w:ins>
    </w:p>
    <w:p w14:paraId="63842637" w14:textId="439CAD70" w:rsidR="006F1DF9" w:rsidDel="00022F11" w:rsidRDefault="006F1DF9">
      <w:pPr>
        <w:pStyle w:val="TOC2"/>
        <w:tabs>
          <w:tab w:val="right" w:leader="dot" w:pos="9350"/>
        </w:tabs>
        <w:rPr>
          <w:ins w:id="86" w:author="AnneMarieW" w:date="2019-02-12T15:10:00Z"/>
          <w:del w:id="87" w:author="Carol Nichols" w:date="2019-02-18T17:52:00Z"/>
          <w:noProof/>
        </w:rPr>
      </w:pPr>
      <w:ins w:id="88" w:author="AnneMarieW" w:date="2019-02-12T15:10:00Z">
        <w:del w:id="89" w:author="Carol Nichols" w:date="2019-02-18T17:52:00Z">
          <w:r w:rsidRPr="00022F11" w:rsidDel="00022F11">
            <w:rPr>
              <w:rStyle w:val="Hyperlink"/>
              <w:noProof/>
              <w:rPrChange w:id="90" w:author="Carol Nichols" w:date="2019-02-18T17:52:00Z">
                <w:rPr>
                  <w:rStyle w:val="Hyperlink"/>
                  <w:noProof/>
                </w:rPr>
              </w:rPrChange>
            </w:rPr>
            <w:delText>Creating Idiomatic </w:delText>
          </w:r>
          <w:r w:rsidRPr="00022F11" w:rsidDel="00022F11">
            <w:rPr>
              <w:rStyle w:val="Hyperlink"/>
              <w:rFonts w:ascii="Courier" w:hAnsi="Courier"/>
              <w:noProof/>
              <w:rPrChange w:id="91" w:author="Carol Nichols" w:date="2019-02-18T17:52:00Z">
                <w:rPr>
                  <w:rStyle w:val="Hyperlink"/>
                  <w:rFonts w:ascii="Courier" w:hAnsi="Courier"/>
                  <w:noProof/>
                </w:rPr>
              </w:rPrChange>
            </w:rPr>
            <w:delText>use</w:delText>
          </w:r>
          <w:r w:rsidRPr="00022F11" w:rsidDel="00022F11">
            <w:rPr>
              <w:rStyle w:val="Hyperlink"/>
              <w:noProof/>
              <w:rPrChange w:id="92" w:author="Carol Nichols" w:date="2019-02-18T17:52:00Z">
                <w:rPr>
                  <w:rStyle w:val="Hyperlink"/>
                  <w:noProof/>
                </w:rPr>
              </w:rPrChange>
            </w:rPr>
            <w:delText> Paths</w:delText>
          </w:r>
          <w:r w:rsidDel="00022F11">
            <w:rPr>
              <w:noProof/>
              <w:webHidden/>
            </w:rPr>
            <w:tab/>
            <w:delText>16</w:delText>
          </w:r>
        </w:del>
      </w:ins>
    </w:p>
    <w:p w14:paraId="5FBAFC85" w14:textId="342C8043" w:rsidR="006F1DF9" w:rsidDel="00022F11" w:rsidRDefault="006F1DF9">
      <w:pPr>
        <w:pStyle w:val="TOC2"/>
        <w:tabs>
          <w:tab w:val="right" w:leader="dot" w:pos="9350"/>
        </w:tabs>
        <w:rPr>
          <w:ins w:id="93" w:author="AnneMarieW" w:date="2019-02-12T15:10:00Z"/>
          <w:del w:id="94" w:author="Carol Nichols" w:date="2019-02-18T17:52:00Z"/>
          <w:noProof/>
        </w:rPr>
      </w:pPr>
      <w:ins w:id="95" w:author="AnneMarieW" w:date="2019-02-12T15:10:00Z">
        <w:del w:id="96" w:author="Carol Nichols" w:date="2019-02-18T17:52:00Z">
          <w:r w:rsidRPr="00022F11" w:rsidDel="00022F11">
            <w:rPr>
              <w:rStyle w:val="Hyperlink"/>
              <w:noProof/>
              <w:rPrChange w:id="97" w:author="Carol Nichols" w:date="2019-02-18T17:52:00Z">
                <w:rPr>
                  <w:rStyle w:val="Hyperlink"/>
                  <w:noProof/>
                </w:rPr>
              </w:rPrChange>
            </w:rPr>
            <w:delText>Providing New Names with the </w:delText>
          </w:r>
          <w:r w:rsidRPr="00022F11" w:rsidDel="00022F11">
            <w:rPr>
              <w:rStyle w:val="Hyperlink"/>
              <w:rFonts w:ascii="Courier" w:hAnsi="Courier"/>
              <w:noProof/>
              <w:rPrChange w:id="98" w:author="Carol Nichols" w:date="2019-02-18T17:52:00Z">
                <w:rPr>
                  <w:rStyle w:val="Hyperlink"/>
                  <w:rFonts w:ascii="Courier" w:hAnsi="Courier"/>
                  <w:noProof/>
                </w:rPr>
              </w:rPrChange>
            </w:rPr>
            <w:delText>as</w:delText>
          </w:r>
          <w:r w:rsidRPr="00022F11" w:rsidDel="00022F11">
            <w:rPr>
              <w:rStyle w:val="Hyperlink"/>
              <w:noProof/>
              <w:rPrChange w:id="99" w:author="Carol Nichols" w:date="2019-02-18T17:52:00Z">
                <w:rPr>
                  <w:rStyle w:val="Hyperlink"/>
                  <w:noProof/>
                </w:rPr>
              </w:rPrChange>
            </w:rPr>
            <w:delText> Keyword</w:delText>
          </w:r>
          <w:r w:rsidDel="00022F11">
            <w:rPr>
              <w:noProof/>
              <w:webHidden/>
            </w:rPr>
            <w:tab/>
            <w:delText>18</w:delText>
          </w:r>
        </w:del>
      </w:ins>
    </w:p>
    <w:p w14:paraId="237673C7" w14:textId="520A9608" w:rsidR="006F1DF9" w:rsidDel="00022F11" w:rsidRDefault="006F1DF9">
      <w:pPr>
        <w:pStyle w:val="TOC2"/>
        <w:tabs>
          <w:tab w:val="right" w:leader="dot" w:pos="9350"/>
        </w:tabs>
        <w:rPr>
          <w:ins w:id="100" w:author="AnneMarieW" w:date="2019-02-12T15:10:00Z"/>
          <w:del w:id="101" w:author="Carol Nichols" w:date="2019-02-18T17:52:00Z"/>
          <w:noProof/>
        </w:rPr>
      </w:pPr>
      <w:ins w:id="102" w:author="AnneMarieW" w:date="2019-02-12T15:10:00Z">
        <w:del w:id="103" w:author="Carol Nichols" w:date="2019-02-18T17:52:00Z">
          <w:r w:rsidRPr="00022F11" w:rsidDel="00022F11">
            <w:rPr>
              <w:rStyle w:val="Hyperlink"/>
              <w:noProof/>
              <w:rPrChange w:id="104" w:author="Carol Nichols" w:date="2019-02-18T17:52:00Z">
                <w:rPr>
                  <w:rStyle w:val="Hyperlink"/>
                  <w:noProof/>
                </w:rPr>
              </w:rPrChange>
            </w:rPr>
            <w:delText>Re-exporting Names with </w:delText>
          </w:r>
          <w:r w:rsidRPr="00022F11" w:rsidDel="00022F11">
            <w:rPr>
              <w:rStyle w:val="Hyperlink"/>
              <w:rFonts w:ascii="Courier" w:hAnsi="Courier"/>
              <w:noProof/>
              <w:rPrChange w:id="105" w:author="Carol Nichols" w:date="2019-02-18T17:52:00Z">
                <w:rPr>
                  <w:rStyle w:val="Hyperlink"/>
                  <w:rFonts w:ascii="Courier" w:hAnsi="Courier"/>
                  <w:noProof/>
                </w:rPr>
              </w:rPrChange>
            </w:rPr>
            <w:delText>pub use</w:delText>
          </w:r>
          <w:r w:rsidDel="00022F11">
            <w:rPr>
              <w:noProof/>
              <w:webHidden/>
            </w:rPr>
            <w:tab/>
            <w:delText>18</w:delText>
          </w:r>
        </w:del>
      </w:ins>
    </w:p>
    <w:p w14:paraId="12445DA1" w14:textId="7F6A022A" w:rsidR="006F1DF9" w:rsidDel="00022F11" w:rsidRDefault="006F1DF9">
      <w:pPr>
        <w:pStyle w:val="TOC2"/>
        <w:tabs>
          <w:tab w:val="right" w:leader="dot" w:pos="9350"/>
        </w:tabs>
        <w:rPr>
          <w:ins w:id="106" w:author="AnneMarieW" w:date="2019-02-12T15:10:00Z"/>
          <w:del w:id="107" w:author="Carol Nichols" w:date="2019-02-18T17:52:00Z"/>
          <w:noProof/>
        </w:rPr>
      </w:pPr>
      <w:ins w:id="108" w:author="AnneMarieW" w:date="2019-02-12T15:10:00Z">
        <w:del w:id="109" w:author="Carol Nichols" w:date="2019-02-18T17:52:00Z">
          <w:r w:rsidRPr="00022F11" w:rsidDel="00022F11">
            <w:rPr>
              <w:rStyle w:val="Hyperlink"/>
              <w:noProof/>
              <w:rPrChange w:id="110" w:author="Carol Nichols" w:date="2019-02-18T17:52:00Z">
                <w:rPr>
                  <w:rStyle w:val="Hyperlink"/>
                  <w:noProof/>
                </w:rPr>
              </w:rPrChange>
            </w:rPr>
            <w:delText>Using External Packages</w:delText>
          </w:r>
          <w:r w:rsidDel="00022F11">
            <w:rPr>
              <w:noProof/>
              <w:webHidden/>
            </w:rPr>
            <w:tab/>
            <w:delText>19</w:delText>
          </w:r>
        </w:del>
      </w:ins>
    </w:p>
    <w:p w14:paraId="63C8B623" w14:textId="19F329E0" w:rsidR="006F1DF9" w:rsidDel="00022F11" w:rsidRDefault="006F1DF9">
      <w:pPr>
        <w:pStyle w:val="TOC2"/>
        <w:tabs>
          <w:tab w:val="right" w:leader="dot" w:pos="9350"/>
        </w:tabs>
        <w:rPr>
          <w:ins w:id="111" w:author="AnneMarieW" w:date="2019-02-12T15:10:00Z"/>
          <w:del w:id="112" w:author="Carol Nichols" w:date="2019-02-18T17:52:00Z"/>
          <w:noProof/>
        </w:rPr>
      </w:pPr>
      <w:ins w:id="113" w:author="AnneMarieW" w:date="2019-02-12T15:10:00Z">
        <w:del w:id="114" w:author="Carol Nichols" w:date="2019-02-18T17:52:00Z">
          <w:r w:rsidRPr="00022F11" w:rsidDel="00022F11">
            <w:rPr>
              <w:rStyle w:val="Hyperlink"/>
              <w:noProof/>
              <w:rPrChange w:id="115" w:author="Carol Nichols" w:date="2019-02-18T17:52:00Z">
                <w:rPr>
                  <w:rStyle w:val="Hyperlink"/>
                  <w:noProof/>
                </w:rPr>
              </w:rPrChange>
            </w:rPr>
            <w:delText>Using Nested Paths to Clean Up Large </w:delText>
          </w:r>
          <w:r w:rsidRPr="00022F11" w:rsidDel="00022F11">
            <w:rPr>
              <w:rStyle w:val="Hyperlink"/>
              <w:rFonts w:ascii="Courier" w:hAnsi="Courier"/>
              <w:noProof/>
              <w:rPrChange w:id="116" w:author="Carol Nichols" w:date="2019-02-18T17:52:00Z">
                <w:rPr>
                  <w:rStyle w:val="Hyperlink"/>
                  <w:rFonts w:ascii="Courier" w:hAnsi="Courier"/>
                  <w:noProof/>
                </w:rPr>
              </w:rPrChange>
            </w:rPr>
            <w:delText>use</w:delText>
          </w:r>
          <w:r w:rsidRPr="00022F11" w:rsidDel="00022F11">
            <w:rPr>
              <w:rStyle w:val="Hyperlink"/>
              <w:noProof/>
              <w:rPrChange w:id="117" w:author="Carol Nichols" w:date="2019-02-18T17:52:00Z">
                <w:rPr>
                  <w:rStyle w:val="Hyperlink"/>
                  <w:noProof/>
                </w:rPr>
              </w:rPrChange>
            </w:rPr>
            <w:delText> Lists</w:delText>
          </w:r>
          <w:r w:rsidDel="00022F11">
            <w:rPr>
              <w:noProof/>
              <w:webHidden/>
            </w:rPr>
            <w:tab/>
            <w:delText>20</w:delText>
          </w:r>
        </w:del>
      </w:ins>
    </w:p>
    <w:p w14:paraId="260055F3" w14:textId="2D7FC370" w:rsidR="006F1DF9" w:rsidDel="00022F11" w:rsidRDefault="006F1DF9">
      <w:pPr>
        <w:pStyle w:val="TOC2"/>
        <w:tabs>
          <w:tab w:val="right" w:leader="dot" w:pos="9350"/>
        </w:tabs>
        <w:rPr>
          <w:ins w:id="118" w:author="AnneMarieW" w:date="2019-02-12T15:10:00Z"/>
          <w:del w:id="119" w:author="Carol Nichols" w:date="2019-02-18T17:52:00Z"/>
          <w:noProof/>
        </w:rPr>
      </w:pPr>
      <w:ins w:id="120" w:author="AnneMarieW" w:date="2019-02-12T15:10:00Z">
        <w:del w:id="121" w:author="Carol Nichols" w:date="2019-02-18T17:52:00Z">
          <w:r w:rsidRPr="00022F11" w:rsidDel="00022F11">
            <w:rPr>
              <w:rStyle w:val="Hyperlink"/>
              <w:noProof/>
              <w:rPrChange w:id="122" w:author="Carol Nichols" w:date="2019-02-18T17:52:00Z">
                <w:rPr>
                  <w:rStyle w:val="Hyperlink"/>
                  <w:noProof/>
                </w:rPr>
              </w:rPrChange>
            </w:rPr>
            <w:delText>The Glob Operator</w:delText>
          </w:r>
          <w:r w:rsidDel="00022F11">
            <w:rPr>
              <w:noProof/>
              <w:webHidden/>
            </w:rPr>
            <w:tab/>
            <w:delText>21</w:delText>
          </w:r>
        </w:del>
      </w:ins>
    </w:p>
    <w:p w14:paraId="75EE2111" w14:textId="52EE85A9" w:rsidR="006F1DF9" w:rsidDel="00022F11" w:rsidRDefault="006F1DF9">
      <w:pPr>
        <w:pStyle w:val="TOC1"/>
        <w:tabs>
          <w:tab w:val="right" w:leader="dot" w:pos="9350"/>
        </w:tabs>
        <w:rPr>
          <w:ins w:id="123" w:author="AnneMarieW" w:date="2019-02-12T15:10:00Z"/>
          <w:del w:id="124" w:author="Carol Nichols" w:date="2019-02-18T17:52:00Z"/>
          <w:noProof/>
        </w:rPr>
      </w:pPr>
      <w:ins w:id="125" w:author="AnneMarieW" w:date="2019-02-12T15:10:00Z">
        <w:del w:id="126" w:author="Carol Nichols" w:date="2019-02-18T17:52:00Z">
          <w:r w:rsidRPr="00022F11" w:rsidDel="00022F11">
            <w:rPr>
              <w:rStyle w:val="Hyperlink"/>
              <w:noProof/>
              <w:rPrChange w:id="127" w:author="Carol Nichols" w:date="2019-02-18T17:52:00Z">
                <w:rPr>
                  <w:rStyle w:val="Hyperlink"/>
                  <w:noProof/>
                </w:rPr>
              </w:rPrChange>
            </w:rPr>
            <w:delText>Separating Modules into Different Files</w:delText>
          </w:r>
          <w:r w:rsidDel="00022F11">
            <w:rPr>
              <w:noProof/>
              <w:webHidden/>
            </w:rPr>
            <w:tab/>
            <w:delText>22</w:delText>
          </w:r>
        </w:del>
      </w:ins>
    </w:p>
    <w:p w14:paraId="4B77888E" w14:textId="1EBE0E85" w:rsidR="006F1DF9" w:rsidDel="00022F11" w:rsidRDefault="006F1DF9">
      <w:pPr>
        <w:pStyle w:val="TOC1"/>
        <w:tabs>
          <w:tab w:val="right" w:leader="dot" w:pos="9350"/>
        </w:tabs>
        <w:rPr>
          <w:ins w:id="128" w:author="AnneMarieW" w:date="2019-02-12T15:10:00Z"/>
          <w:del w:id="129" w:author="Carol Nichols" w:date="2019-02-18T17:52:00Z"/>
          <w:noProof/>
        </w:rPr>
      </w:pPr>
      <w:ins w:id="130" w:author="AnneMarieW" w:date="2019-02-12T15:10:00Z">
        <w:del w:id="131" w:author="Carol Nichols" w:date="2019-02-18T17:52:00Z">
          <w:r w:rsidRPr="00022F11" w:rsidDel="00022F11">
            <w:rPr>
              <w:rStyle w:val="Hyperlink"/>
              <w:noProof/>
              <w:rPrChange w:id="132" w:author="Carol Nichols" w:date="2019-02-18T17:52:00Z">
                <w:rPr>
                  <w:rStyle w:val="Hyperlink"/>
                  <w:noProof/>
                </w:rPr>
              </w:rPrChange>
            </w:rPr>
            <w:delText>Summary</w:delText>
          </w:r>
          <w:r w:rsidDel="00022F11">
            <w:rPr>
              <w:noProof/>
              <w:webHidden/>
            </w:rPr>
            <w:tab/>
            <w:delText>23</w:delText>
          </w:r>
        </w:del>
      </w:ins>
    </w:p>
    <w:p w14:paraId="43BE8155" w14:textId="77777777" w:rsidR="006F1DF9" w:rsidRDefault="006F1DF9">
      <w:pPr>
        <w:pStyle w:val="ChapterStart"/>
        <w:rPr>
          <w:ins w:id="133" w:author="AnneMarieW" w:date="2019-02-12T15:09:00Z"/>
        </w:rPr>
        <w:pPrChange w:id="134" w:author="AnneMarieW" w:date="2019-02-12T15:09:00Z">
          <w:pPr>
            <w:pStyle w:val="ChapterTitle"/>
          </w:pPr>
        </w:pPrChange>
      </w:pPr>
      <w:ins w:id="135" w:author="AnneMarieW" w:date="2019-02-12T15:10:00Z">
        <w:r>
          <w:fldChar w:fldCharType="end"/>
        </w:r>
      </w:ins>
    </w:p>
    <w:p w14:paraId="7E747A3C" w14:textId="77777777" w:rsidR="006F1DF9" w:rsidRPr="006F1DF9" w:rsidRDefault="006F1DF9">
      <w:pPr>
        <w:pStyle w:val="ChapterTitle"/>
        <w:rPr>
          <w:ins w:id="136" w:author="AnneMarieW" w:date="2019-02-12T15:09:00Z"/>
        </w:rPr>
      </w:pPr>
    </w:p>
    <w:p w14:paraId="55824043" w14:textId="77777777" w:rsidR="006F1DF9" w:rsidRDefault="006F1DF9">
      <w:pPr>
        <w:pStyle w:val="ChapterStart"/>
        <w:rPr>
          <w:ins w:id="137" w:author="AnneMarieW" w:date="2019-02-12T15:08:00Z"/>
        </w:rPr>
        <w:pPrChange w:id="138" w:author="AnneMarieW" w:date="2019-02-12T15:09:00Z">
          <w:pPr>
            <w:pStyle w:val="ChapterTitle"/>
          </w:pPr>
        </w:pPrChange>
      </w:pPr>
      <w:ins w:id="139" w:author="AnneMarieW" w:date="2019-02-12T15:09:00Z">
        <w:r>
          <w:t>7</w:t>
        </w:r>
      </w:ins>
    </w:p>
    <w:p w14:paraId="00E83CE9" w14:textId="77777777" w:rsidR="003F4E38" w:rsidRDefault="003F4E38" w:rsidP="00AC1770">
      <w:pPr>
        <w:pStyle w:val="ChapterTitle"/>
      </w:pPr>
      <w:r>
        <w:t>Managing Growing Projects with Packages, Crates, and Modules</w:t>
      </w:r>
    </w:p>
    <w:p w14:paraId="68755FB4" w14:textId="77777777" w:rsidR="003F4E38" w:rsidRDefault="003F4E38">
      <w:pPr>
        <w:pStyle w:val="1stPara"/>
        <w:pPrChange w:id="140" w:author="AnneMarieW" w:date="2019-02-12T15:09:00Z">
          <w:pPr>
            <w:pStyle w:val="BodyFirst"/>
          </w:pPr>
        </w:pPrChange>
      </w:pPr>
      <w:r>
        <w:t>As you write large</w:t>
      </w:r>
      <w:del w:id="141" w:author="AnneMarieW" w:date="2019-02-12T15:12:00Z">
        <w:r w:rsidDel="00257E5F">
          <w:delText>r</w:delText>
        </w:r>
      </w:del>
      <w:r>
        <w:t xml:space="preserve"> programs, organizing your code is important because it’ll</w:t>
      </w:r>
      <w:r w:rsidR="00AC1770">
        <w:t xml:space="preserve"> </w:t>
      </w:r>
      <w:r>
        <w:t>become impossible to keep track of your entire program in your head</w:t>
      </w:r>
      <w:del w:id="142" w:author="AnneMarieW" w:date="2019-02-12T15:13:00Z">
        <w:r w:rsidDel="00257E5F">
          <w:delText xml:space="preserve"> at one</w:delText>
        </w:r>
        <w:r w:rsidR="00AC1770" w:rsidDel="00257E5F">
          <w:delText xml:space="preserve"> </w:delText>
        </w:r>
        <w:r w:rsidDel="00257E5F">
          <w:delText>time</w:delText>
        </w:r>
      </w:del>
      <w:r>
        <w:t>. By grouping related functionality</w:t>
      </w:r>
      <w:del w:id="143" w:author="AnneMarieW" w:date="2019-02-12T15:13:00Z">
        <w:r w:rsidDel="00257E5F">
          <w:delText xml:space="preserve"> together</w:delText>
        </w:r>
      </w:del>
      <w:r>
        <w:t xml:space="preserve"> and separating code with</w:t>
      </w:r>
      <w:r w:rsidR="00AC1770">
        <w:t xml:space="preserve"> </w:t>
      </w:r>
      <w:r>
        <w:t>distinct features</w:t>
      </w:r>
      <w:del w:id="144" w:author="AnneMarieW" w:date="2019-02-12T15:13:00Z">
        <w:r w:rsidDel="00257E5F">
          <w:delText xml:space="preserve"> apart</w:delText>
        </w:r>
      </w:del>
      <w:r>
        <w:t xml:space="preserve">, you’ll </w:t>
      </w:r>
      <w:del w:id="145" w:author="AnneMarieW" w:date="2019-02-12T15:14:00Z">
        <w:r w:rsidDel="00257E5F">
          <w:delText xml:space="preserve">make it clear </w:delText>
        </w:r>
      </w:del>
      <w:ins w:id="146" w:author="AnneMarieW" w:date="2019-02-12T15:14:00Z">
        <w:r w:rsidR="00257E5F">
          <w:t xml:space="preserve">clarify </w:t>
        </w:r>
      </w:ins>
      <w:r>
        <w:t>where to find code that</w:t>
      </w:r>
      <w:r w:rsidR="00AC1770">
        <w:t xml:space="preserve"> </w:t>
      </w:r>
      <w:r>
        <w:t>implements a particular feature and</w:t>
      </w:r>
      <w:del w:id="147" w:author="AnneMarieW" w:date="2019-02-12T15:14:00Z">
        <w:r w:rsidDel="00257E5F">
          <w:delText xml:space="preserve"> you’ll know</w:delText>
        </w:r>
      </w:del>
      <w:r>
        <w:t xml:space="preserve"> where to go to change how a</w:t>
      </w:r>
      <w:r w:rsidR="00AC1770">
        <w:t xml:space="preserve"> </w:t>
      </w:r>
      <w:r>
        <w:t>feature works.</w:t>
      </w:r>
    </w:p>
    <w:p w14:paraId="79E56AE8" w14:textId="36928F18" w:rsidR="003F4E38" w:rsidRDefault="003F4E38" w:rsidP="006B039B">
      <w:pPr>
        <w:pStyle w:val="Body"/>
        <w:rPr>
          <w:ins w:id="148" w:author="AnneMarieW" w:date="2019-02-12T15:18:00Z"/>
        </w:rPr>
      </w:pPr>
      <w:r>
        <w:t xml:space="preserve">The programs we’ve written so far have been </w:t>
      </w:r>
      <w:del w:id="149" w:author="AnneMarieW" w:date="2019-02-12T15:14:00Z">
        <w:r w:rsidDel="00257E5F">
          <w:delText xml:space="preserve">written </w:delText>
        </w:r>
      </w:del>
      <w:r>
        <w:t>in one module in one file.</w:t>
      </w:r>
      <w:r w:rsidR="00AC1770">
        <w:t xml:space="preserve"> </w:t>
      </w:r>
      <w:r>
        <w:t xml:space="preserve">As a project grows, you can organize code by splitting </w:t>
      </w:r>
      <w:ins w:id="150" w:author="AnneMarieW" w:date="2019-02-12T15:15:00Z">
        <w:r w:rsidR="00257E5F">
          <w:t xml:space="preserve">it </w:t>
        </w:r>
      </w:ins>
      <w:r>
        <w:t>into multiple modules</w:t>
      </w:r>
      <w:del w:id="151" w:author="AnneMarieW" w:date="2019-02-12T15:15:00Z">
        <w:r w:rsidDel="00257E5F">
          <w:delText>,</w:delText>
        </w:r>
      </w:del>
      <w:ins w:id="152" w:author="AnneMarieW" w:date="2019-02-12T15:15:00Z">
        <w:r w:rsidR="00257E5F">
          <w:t xml:space="preserve"> and</w:t>
        </w:r>
      </w:ins>
      <w:r w:rsidR="00AC1770">
        <w:t xml:space="preserve"> </w:t>
      </w:r>
      <w:r>
        <w:t>then multiple files. A package can contain multiple binary crates and</w:t>
      </w:r>
      <w:r w:rsidR="00AC1770">
        <w:t xml:space="preserve"> </w:t>
      </w:r>
      <w:r>
        <w:t>optionally one library crate. As a package grows, you can extract parts into</w:t>
      </w:r>
      <w:r w:rsidR="00AC1770">
        <w:t xml:space="preserve"> </w:t>
      </w:r>
      <w:r>
        <w:t xml:space="preserve">separate crates that become external dependencies. </w:t>
      </w:r>
      <w:ins w:id="153" w:author="AnneMarieW" w:date="2019-02-12T15:15:00Z">
        <w:r w:rsidR="00257E5F">
          <w:t xml:space="preserve">This chapter </w:t>
        </w:r>
      </w:ins>
      <w:del w:id="154" w:author="AnneMarieW" w:date="2019-02-12T15:15:00Z">
        <w:r w:rsidDel="00257E5F">
          <w:delText xml:space="preserve">We’ll be </w:delText>
        </w:r>
      </w:del>
      <w:r>
        <w:t>cover</w:t>
      </w:r>
      <w:ins w:id="155" w:author="AnneMarieW" w:date="2019-02-12T15:15:00Z">
        <w:r w:rsidR="00257E5F">
          <w:t>s</w:t>
        </w:r>
      </w:ins>
      <w:del w:id="156" w:author="AnneMarieW" w:date="2019-02-12T15:15:00Z">
        <w:r w:rsidDel="00257E5F">
          <w:delText>ing</w:delText>
        </w:r>
      </w:del>
      <w:r>
        <w:t xml:space="preserve"> all these</w:t>
      </w:r>
      <w:r w:rsidR="00AC1770">
        <w:t xml:space="preserve"> </w:t>
      </w:r>
      <w:r>
        <w:t>techniques</w:t>
      </w:r>
      <w:del w:id="157" w:author="AnneMarieW" w:date="2019-02-12T15:15:00Z">
        <w:r w:rsidDel="00257E5F">
          <w:delText xml:space="preserve"> in this chapter</w:delText>
        </w:r>
      </w:del>
      <w:r>
        <w:t xml:space="preserve">. For </w:t>
      </w:r>
      <w:del w:id="158" w:author="AnneMarieW" w:date="2019-02-12T15:15:00Z">
        <w:r w:rsidDel="00257E5F">
          <w:delText>reall</w:delText>
        </w:r>
      </w:del>
      <w:ins w:id="159" w:author="AnneMarieW" w:date="2019-02-12T15:15:00Z">
        <w:r w:rsidR="00257E5F">
          <w:t>ver</w:t>
        </w:r>
      </w:ins>
      <w:r>
        <w:t>y large projects of a set of interrelated</w:t>
      </w:r>
      <w:r w:rsidR="00AC1770">
        <w:t xml:space="preserve"> </w:t>
      </w:r>
      <w:r>
        <w:t>packages that evolve together, Cargo provides</w:t>
      </w:r>
      <w:ins w:id="160" w:author="Carol Nichols" w:date="2019-02-18T14:27:00Z">
        <w:r w:rsidR="00C43D72">
          <w:t xml:space="preserve"> </w:t>
        </w:r>
      </w:ins>
      <w:del w:id="161" w:author="AnneMarieW" w:date="2019-02-12T15:16:00Z">
        <w:r w:rsidDel="00257E5F">
          <w:delText xml:space="preserve"> the concept of</w:delText>
        </w:r>
      </w:del>
      <w:del w:id="162" w:author="Carol Nichols" w:date="2019-02-18T14:27:00Z">
        <w:r w:rsidDel="00C43D72">
          <w:delText> </w:delText>
        </w:r>
      </w:del>
      <w:r w:rsidRPr="00AC1770">
        <w:rPr>
          <w:rStyle w:val="EmphasisItalic"/>
        </w:rPr>
        <w:t>workspaces</w:t>
      </w:r>
      <w:del w:id="163" w:author="AnneMarieW" w:date="2019-02-12T15:16:00Z">
        <w:r w:rsidDel="00257E5F">
          <w:delText> </w:delText>
        </w:r>
      </w:del>
      <w:ins w:id="164" w:author="AnneMarieW" w:date="2019-02-12T15:16:00Z">
        <w:r w:rsidR="00257E5F">
          <w:t>, which</w:t>
        </w:r>
      </w:ins>
      <w:del w:id="165" w:author="AnneMarieW" w:date="2019-02-12T15:16:00Z">
        <w:r w:rsidDel="00257E5F">
          <w:delText>that</w:delText>
        </w:r>
      </w:del>
      <w:r w:rsidR="00AC1770">
        <w:t xml:space="preserve"> </w:t>
      </w:r>
      <w:r>
        <w:t>we’ll cover in the</w:t>
      </w:r>
      <w:ins w:id="166" w:author="AnneMarieW" w:date="2019-02-12T15:16:00Z">
        <w:r w:rsidR="00257E5F">
          <w:t xml:space="preserve"> section</w:t>
        </w:r>
      </w:ins>
      <w:r>
        <w:t xml:space="preserve"> </w:t>
      </w:r>
      <w:r w:rsidR="00AC1770">
        <w:t>“</w:t>
      </w:r>
      <w:r w:rsidRPr="00AF2338">
        <w:rPr>
          <w:highlight w:val="yellow"/>
          <w:rPrChange w:id="167" w:author="AnneMarieW" w:date="2019-02-12T15:18:00Z">
            <w:rPr/>
          </w:rPrChange>
        </w:rPr>
        <w:t>Cargo Workspaces”</w:t>
      </w:r>
      <w:del w:id="168" w:author="AnneMarieW" w:date="2019-02-12T15:16:00Z">
        <w:r w:rsidRPr="00AF2338" w:rsidDel="00257E5F">
          <w:rPr>
            <w:highlight w:val="yellow"/>
            <w:rPrChange w:id="169" w:author="AnneMarieW" w:date="2019-02-12T15:18:00Z">
              <w:rPr/>
            </w:rPrChange>
          </w:rPr>
          <w:delText xml:space="preserve"> section</w:delText>
        </w:r>
      </w:del>
      <w:r w:rsidRPr="00AF2338">
        <w:rPr>
          <w:highlight w:val="yellow"/>
          <w:rPrChange w:id="170" w:author="AnneMarieW" w:date="2019-02-12T15:18:00Z">
            <w:rPr/>
          </w:rPrChange>
        </w:rPr>
        <w:t xml:space="preserve"> </w:t>
      </w:r>
      <w:del w:id="171" w:author="AnneMarieW" w:date="2019-02-12T15:17:00Z">
        <w:r w:rsidRPr="00AF2338" w:rsidDel="00257E5F">
          <w:rPr>
            <w:highlight w:val="yellow"/>
            <w:rPrChange w:id="172" w:author="AnneMarieW" w:date="2019-02-12T15:18:00Z">
              <w:rPr/>
            </w:rPrChange>
          </w:rPr>
          <w:delText xml:space="preserve">of </w:delText>
        </w:r>
      </w:del>
      <w:ins w:id="173" w:author="AnneMarieW" w:date="2019-02-12T15:17:00Z">
        <w:r w:rsidR="00257E5F" w:rsidRPr="00AF2338">
          <w:rPr>
            <w:highlight w:val="yellow"/>
            <w:rPrChange w:id="174" w:author="AnneMarieW" w:date="2019-02-12T15:18:00Z">
              <w:rPr/>
            </w:rPrChange>
          </w:rPr>
          <w:t xml:space="preserve">in </w:t>
        </w:r>
      </w:ins>
      <w:r w:rsidRPr="00AF2338">
        <w:rPr>
          <w:highlight w:val="yellow"/>
          <w:rPrChange w:id="175" w:author="AnneMarieW" w:date="2019-02-12T15:18:00Z">
            <w:rPr/>
          </w:rPrChange>
        </w:rPr>
        <w:t>Chapter 14</w:t>
      </w:r>
      <w:r>
        <w:t>.</w:t>
      </w:r>
    </w:p>
    <w:p w14:paraId="71434EDF" w14:textId="77777777" w:rsidR="00AF2338" w:rsidRDefault="00AF2338">
      <w:pPr>
        <w:pStyle w:val="ProductionDirective"/>
        <w:pPrChange w:id="176" w:author="AnneMarieW" w:date="2019-02-12T15:18:00Z">
          <w:pPr>
            <w:pStyle w:val="Body"/>
          </w:pPr>
        </w:pPrChange>
      </w:pPr>
      <w:ins w:id="177" w:author="AnneMarieW" w:date="2019-02-12T15:18:00Z">
        <w:r>
          <w:t>prod: check xref</w:t>
        </w:r>
      </w:ins>
    </w:p>
    <w:p w14:paraId="3E35C64F" w14:textId="325C465E" w:rsidR="003F4E38" w:rsidRDefault="003F4E38" w:rsidP="006B039B">
      <w:pPr>
        <w:pStyle w:val="Body"/>
      </w:pPr>
      <w:r>
        <w:t>In addition to grouping functionality, encapsulating implementation details</w:t>
      </w:r>
      <w:r w:rsidR="00AC1770">
        <w:t xml:space="preserve"> </w:t>
      </w:r>
      <w:r>
        <w:t>lets you reuse code at a higher level: once you’ve implemented an operation,</w:t>
      </w:r>
      <w:r w:rsidR="00AC1770">
        <w:t xml:space="preserve"> </w:t>
      </w:r>
      <w:r>
        <w:t xml:space="preserve">other code can call that code </w:t>
      </w:r>
      <w:ins w:id="178" w:author="Carol Nichols" w:date="2019-02-15T14:26:00Z">
        <w:r w:rsidR="0022499A">
          <w:t xml:space="preserve">via the code’s public interface </w:t>
        </w:r>
      </w:ins>
      <w:r>
        <w:t xml:space="preserve">without knowing </w:t>
      </w:r>
      <w:del w:id="179" w:author="AnneMarieW" w:date="2019-02-12T15:18:00Z">
        <w:r w:rsidDel="00AF2338">
          <w:delText xml:space="preserve">exactly </w:delText>
        </w:r>
      </w:del>
      <w:r>
        <w:t>how the implementation</w:t>
      </w:r>
      <w:r w:rsidR="00AC1770">
        <w:t xml:space="preserve"> </w:t>
      </w:r>
      <w:r>
        <w:t>works</w:t>
      </w:r>
      <w:del w:id="180" w:author="Carol Nichols" w:date="2019-02-15T14:26:00Z">
        <w:r w:rsidDel="0022499A">
          <w:delText xml:space="preserve"> via the code’s public interface</w:delText>
        </w:r>
      </w:del>
      <w:r>
        <w:t xml:space="preserve">. The way you </w:t>
      </w:r>
      <w:del w:id="181" w:author="AnneMarieW" w:date="2019-02-12T15:19:00Z">
        <w:r w:rsidDel="00AF2338">
          <w:delText xml:space="preserve">choose to </w:delText>
        </w:r>
      </w:del>
      <w:r>
        <w:t xml:space="preserve">write </w:t>
      </w:r>
      <w:del w:id="182" w:author="AnneMarieW" w:date="2019-02-12T15:20:00Z">
        <w:r w:rsidDel="00AF2338">
          <w:delText xml:space="preserve">the </w:delText>
        </w:r>
      </w:del>
      <w:r>
        <w:t>code</w:t>
      </w:r>
      <w:r w:rsidR="00AC1770">
        <w:t xml:space="preserve"> </w:t>
      </w:r>
      <w:r>
        <w:t>defines wh</w:t>
      </w:r>
      <w:del w:id="183" w:author="AnneMarieW" w:date="2019-02-12T15:19:00Z">
        <w:r w:rsidDel="00AF2338">
          <w:delText>at</w:delText>
        </w:r>
      </w:del>
      <w:ins w:id="184" w:author="AnneMarieW" w:date="2019-02-12T15:19:00Z">
        <w:r w:rsidR="00AF2338">
          <w:t>ich</w:t>
        </w:r>
      </w:ins>
      <w:r>
        <w:t xml:space="preserve"> parts are public for other code to use and wh</w:t>
      </w:r>
      <w:del w:id="185" w:author="AnneMarieW" w:date="2019-02-12T15:19:00Z">
        <w:r w:rsidDel="00AF2338">
          <w:delText>at</w:delText>
        </w:r>
      </w:del>
      <w:ins w:id="186" w:author="AnneMarieW" w:date="2019-02-12T15:19:00Z">
        <w:r w:rsidR="00AF2338">
          <w:t>ich</w:t>
        </w:r>
      </w:ins>
      <w:r>
        <w:t xml:space="preserve"> parts are private</w:t>
      </w:r>
      <w:r w:rsidR="00AC1770">
        <w:t xml:space="preserve"> </w:t>
      </w:r>
      <w:r>
        <w:lastRenderedPageBreak/>
        <w:t>implementation details that you reserve the right to change</w:t>
      </w:r>
      <w:ins w:id="187" w:author="Carol Nichols" w:date="2019-02-15T14:25:00Z">
        <w:r w:rsidR="00BC6908">
          <w:t>.</w:t>
        </w:r>
      </w:ins>
      <w:del w:id="188" w:author="Carol Nichols" w:date="2019-02-15T14:25:00Z">
        <w:r w:rsidDel="00BC6908">
          <w:delText xml:space="preserve"> and that other code</w:delText>
        </w:r>
        <w:r w:rsidR="00AC1770" w:rsidDel="00BC6908">
          <w:delText xml:space="preserve"> </w:delText>
        </w:r>
        <w:r w:rsidDel="00BC6908">
          <w:delText>shouldn’t have to worry about.</w:delText>
        </w:r>
      </w:del>
      <w:r>
        <w:t xml:space="preserve"> This is another way to limit the amount of</w:t>
      </w:r>
      <w:r w:rsidR="00AC1770">
        <w:t xml:space="preserve"> </w:t>
      </w:r>
      <w:r>
        <w:t>detail you have to keep in your head.</w:t>
      </w:r>
    </w:p>
    <w:p w14:paraId="3005A3EF" w14:textId="10D5AF83" w:rsidR="003F4E38" w:rsidRDefault="003F4E38" w:rsidP="006B039B">
      <w:pPr>
        <w:pStyle w:val="Body"/>
      </w:pPr>
      <w:r>
        <w:t>A related aspect to organization and encapsulation is</w:t>
      </w:r>
      <w:ins w:id="189" w:author="Carol Nichols" w:date="2019-02-15T13:48:00Z">
        <w:r w:rsidR="007A1737">
          <w:t xml:space="preserve"> </w:t>
        </w:r>
      </w:ins>
      <w:del w:id="190" w:author="Carol Nichols" w:date="2019-02-15T13:48:00Z">
        <w:r w:rsidDel="007A1737">
          <w:delText> </w:delText>
        </w:r>
      </w:del>
      <w:r w:rsidRPr="00AC1770">
        <w:rPr>
          <w:rStyle w:val="EmphasisItalic"/>
        </w:rPr>
        <w:t>scope</w:t>
      </w:r>
      <w:r>
        <w:t>: the nested</w:t>
      </w:r>
      <w:r w:rsidR="00AC1770">
        <w:t xml:space="preserve"> </w:t>
      </w:r>
      <w:r>
        <w:t xml:space="preserve">context </w:t>
      </w:r>
      <w:ins w:id="191" w:author="Carol Nichols" w:date="2019-02-15T14:28:00Z">
        <w:r w:rsidR="00615C42">
          <w:t xml:space="preserve">in which </w:t>
        </w:r>
      </w:ins>
      <w:r>
        <w:t xml:space="preserve">code is written </w:t>
      </w:r>
      <w:del w:id="192" w:author="AnneMarieW" w:date="2019-02-12T15:23:00Z">
        <w:r w:rsidDel="00AF2338">
          <w:delText xml:space="preserve">in that has </w:delText>
        </w:r>
      </w:del>
      <w:ins w:id="193" w:author="AnneMarieW" w:date="2019-02-12T15:23:00Z">
        <w:del w:id="194" w:author="Carol Nichols" w:date="2019-02-15T14:28:00Z">
          <w:r w:rsidR="00AF2338" w:rsidDel="00615C42">
            <w:delText>using</w:delText>
          </w:r>
        </w:del>
      </w:ins>
      <w:ins w:id="195" w:author="Carol Nichols" w:date="2019-02-15T14:28:00Z">
        <w:r w:rsidR="00615C42">
          <w:t>has</w:t>
        </w:r>
      </w:ins>
      <w:ins w:id="196" w:author="AnneMarieW" w:date="2019-02-12T15:23:00Z">
        <w:r w:rsidR="00AF2338">
          <w:t xml:space="preserve"> </w:t>
        </w:r>
      </w:ins>
      <w:r>
        <w:t>a set of names that are defined as “in</w:t>
      </w:r>
      <w:r w:rsidR="00AC1770">
        <w:t xml:space="preserve"> </w:t>
      </w:r>
      <w:r>
        <w:t>scope.” When reading, writing, and compiling code, programmers and compilers</w:t>
      </w:r>
      <w:r w:rsidR="00AC1770">
        <w:t xml:space="preserve"> </w:t>
      </w:r>
      <w:r>
        <w:t>need to know whether a particular name at a particular spot refers to a</w:t>
      </w:r>
      <w:r w:rsidR="00AC1770">
        <w:t xml:space="preserve"> </w:t>
      </w:r>
      <w:r>
        <w:t xml:space="preserve">variable, function, struct, enum, module, constant, or </w:t>
      </w:r>
      <w:proofErr w:type="gramStart"/>
      <w:r>
        <w:t>other</w:t>
      </w:r>
      <w:proofErr w:type="gramEnd"/>
      <w:r>
        <w:t xml:space="preserve"> item, and what</w:t>
      </w:r>
      <w:r w:rsidR="00AC1770">
        <w:t xml:space="preserve"> </w:t>
      </w:r>
      <w:r>
        <w:t xml:space="preserve">that item means. </w:t>
      </w:r>
      <w:del w:id="197" w:author="AnneMarieW" w:date="2019-02-14T09:54:00Z">
        <w:r w:rsidDel="00A363C4">
          <w:delText>We</w:delText>
        </w:r>
      </w:del>
      <w:ins w:id="198" w:author="AnneMarieW" w:date="2019-02-14T09:54:00Z">
        <w:r w:rsidR="00A363C4">
          <w:t>You</w:t>
        </w:r>
      </w:ins>
      <w:r>
        <w:t xml:space="preserve"> can create scopes and change wh</w:t>
      </w:r>
      <w:del w:id="199" w:author="AnneMarieW" w:date="2019-02-12T15:24:00Z">
        <w:r w:rsidDel="00AF2338">
          <w:delText>at</w:delText>
        </w:r>
      </w:del>
      <w:ins w:id="200" w:author="AnneMarieW" w:date="2019-02-12T15:24:00Z">
        <w:r w:rsidR="00AF2338">
          <w:t>ich</w:t>
        </w:r>
      </w:ins>
      <w:r>
        <w:t xml:space="preserve"> names are in or out of</w:t>
      </w:r>
      <w:r w:rsidR="00AC1770">
        <w:t xml:space="preserve"> </w:t>
      </w:r>
      <w:r>
        <w:t xml:space="preserve">scope. </w:t>
      </w:r>
      <w:del w:id="201" w:author="AnneMarieW" w:date="2019-02-14T09:54:00Z">
        <w:r w:rsidDel="00A363C4">
          <w:delText>We</w:delText>
        </w:r>
      </w:del>
      <w:ins w:id="202" w:author="AnneMarieW" w:date="2019-02-14T09:54:00Z">
        <w:r w:rsidR="00A363C4">
          <w:t>You</w:t>
        </w:r>
      </w:ins>
      <w:del w:id="203" w:author="AnneMarieW" w:date="2019-02-14T09:54:00Z">
        <w:r w:rsidDel="00A363C4">
          <w:delText>’re not allowed to</w:delText>
        </w:r>
      </w:del>
      <w:ins w:id="204" w:author="AnneMarieW" w:date="2019-02-14T09:54:00Z">
        <w:r w:rsidR="00A363C4">
          <w:t xml:space="preserve"> can’t</w:t>
        </w:r>
      </w:ins>
      <w:r>
        <w:t xml:space="preserve"> have two items with the same name in the same</w:t>
      </w:r>
      <w:r w:rsidR="00AC1770">
        <w:t xml:space="preserve"> </w:t>
      </w:r>
      <w:r>
        <w:t xml:space="preserve">scope; </w:t>
      </w:r>
      <w:del w:id="205" w:author="AnneMarieW" w:date="2019-02-12T15:24:00Z">
        <w:r w:rsidDel="00AF2338">
          <w:delText xml:space="preserve">there are </w:delText>
        </w:r>
      </w:del>
      <w:r>
        <w:t xml:space="preserve">tools </w:t>
      </w:r>
      <w:ins w:id="206" w:author="AnneMarieW" w:date="2019-02-12T15:24:00Z">
        <w:r w:rsidR="00AF2338">
          <w:t xml:space="preserve">are available </w:t>
        </w:r>
      </w:ins>
      <w:r>
        <w:t>to resolve name conflicts.</w:t>
      </w:r>
    </w:p>
    <w:p w14:paraId="636EDC7E" w14:textId="77777777" w:rsidR="003F4E38" w:rsidRPr="00AF2338" w:rsidRDefault="003F4E38" w:rsidP="006B039B">
      <w:pPr>
        <w:pStyle w:val="Body"/>
      </w:pPr>
      <w:r>
        <w:t>Rust has a number of features that allow you to manage</w:t>
      </w:r>
      <w:ins w:id="207" w:author="AnneMarieW" w:date="2019-02-12T15:24:00Z">
        <w:r w:rsidR="00AF2338" w:rsidRPr="00AF2338">
          <w:t xml:space="preserve"> </w:t>
        </w:r>
        <w:r w:rsidR="00AF2338">
          <w:t>your code’s</w:t>
        </w:r>
      </w:ins>
      <w:del w:id="208" w:author="AnneMarieW" w:date="2019-02-12T15:24:00Z">
        <w:r w:rsidDel="00AF2338">
          <w:delText xml:space="preserve"> the</w:delText>
        </w:r>
      </w:del>
      <w:r>
        <w:t xml:space="preserve"> organization</w:t>
      </w:r>
      <w:del w:id="209" w:author="AnneMarieW" w:date="2019-02-12T15:24:00Z">
        <w:r w:rsidDel="00AF2338">
          <w:delText xml:space="preserve"> of your</w:delText>
        </w:r>
        <w:r w:rsidR="00AC1770" w:rsidDel="00AF2338">
          <w:delText xml:space="preserve"> </w:delText>
        </w:r>
        <w:r w:rsidDel="00AF2338">
          <w:delText>code</w:delText>
        </w:r>
      </w:del>
      <w:r>
        <w:t>,</w:t>
      </w:r>
      <w:ins w:id="210" w:author="AnneMarieW" w:date="2019-02-12T15:25:00Z">
        <w:r w:rsidR="00AF2338">
          <w:t xml:space="preserve"> including</w:t>
        </w:r>
      </w:ins>
      <w:r>
        <w:t xml:space="preserve"> which details are exposed and which details are private, and what names</w:t>
      </w:r>
      <w:r w:rsidR="00AC1770">
        <w:t xml:space="preserve"> </w:t>
      </w:r>
      <w:r>
        <w:t>are in each scope in your programs. These features are sometimes collectively</w:t>
      </w:r>
      <w:r w:rsidR="00AC1770">
        <w:t xml:space="preserve"> </w:t>
      </w:r>
      <w:r>
        <w:t>referred to as</w:t>
      </w:r>
      <w:r w:rsidRPr="00AF2338">
        <w:t xml:space="preserve"> </w:t>
      </w:r>
      <w:del w:id="211" w:author="AnneMarieW" w:date="2019-02-12T15:25:00Z">
        <w:r w:rsidRPr="00AF2338" w:rsidDel="00AF2338">
          <w:delText>“</w:delText>
        </w:r>
      </w:del>
      <w:r w:rsidRPr="00AF2338">
        <w:t>the</w:t>
      </w:r>
      <w:r w:rsidRPr="00AF2338">
        <w:rPr>
          <w:rStyle w:val="EmphasisItalic"/>
          <w:rPrChange w:id="212" w:author="AnneMarieW" w:date="2019-02-12T15:25:00Z">
            <w:rPr/>
          </w:rPrChange>
        </w:rPr>
        <w:t xml:space="preserve"> module system</w:t>
      </w:r>
      <w:ins w:id="213" w:author="AnneMarieW" w:date="2019-02-12T15:27:00Z">
        <w:r w:rsidR="00AF2338" w:rsidRPr="00AF2338">
          <w:rPr>
            <w:rPrChange w:id="214" w:author="AnneMarieW" w:date="2019-02-12T15:27:00Z">
              <w:rPr>
                <w:rStyle w:val="EmphasisItalic"/>
              </w:rPr>
            </w:rPrChange>
          </w:rPr>
          <w:t xml:space="preserve"> and include</w:t>
        </w:r>
      </w:ins>
      <w:del w:id="215" w:author="AnneMarieW" w:date="2019-02-12T15:27:00Z">
        <w:r w:rsidRPr="00AF2338" w:rsidDel="00AF2338">
          <w:delText>.</w:delText>
        </w:r>
      </w:del>
      <w:del w:id="216" w:author="AnneMarieW" w:date="2019-02-12T15:25:00Z">
        <w:r w:rsidRPr="00AF2338" w:rsidDel="00AF2338">
          <w:delText>”</w:delText>
        </w:r>
      </w:del>
      <w:del w:id="217" w:author="AnneMarieW" w:date="2019-02-12T15:27:00Z">
        <w:r w:rsidRPr="00AF2338" w:rsidDel="00AF2338">
          <w:delText xml:space="preserve"> They are</w:delText>
        </w:r>
      </w:del>
      <w:r w:rsidRPr="00AF2338">
        <w:t>:</w:t>
      </w:r>
    </w:p>
    <w:p w14:paraId="2F0DB15B" w14:textId="77777777" w:rsidR="003F4E38" w:rsidRDefault="003F4E38" w:rsidP="00AC1770">
      <w:pPr>
        <w:pStyle w:val="BulletA"/>
      </w:pPr>
      <w:r w:rsidRPr="00A55F84">
        <w:rPr>
          <w:rStyle w:val="EmphasisBold"/>
          <w:rPrChange w:id="218" w:author="AnneMarieW" w:date="2019-02-12T15:28:00Z">
            <w:rPr>
              <w:rStyle w:val="EmphasisItalic"/>
            </w:rPr>
          </w:rPrChange>
        </w:rPr>
        <w:t>Packages</w:t>
      </w:r>
      <w:del w:id="219" w:author="AnneMarieW" w:date="2019-02-12T15:26:00Z">
        <w:r w:rsidRPr="00A55F84" w:rsidDel="00AF2338">
          <w:rPr>
            <w:rStyle w:val="EmphasisBold"/>
            <w:rPrChange w:id="220" w:author="AnneMarieW" w:date="2019-02-12T15:28:00Z">
              <w:rPr/>
            </w:rPrChange>
          </w:rPr>
          <w:delText>,</w:delText>
        </w:r>
      </w:del>
      <w:ins w:id="221" w:author="AnneMarieW" w:date="2019-02-12T15:26:00Z">
        <w:r w:rsidR="00AF2338" w:rsidRPr="00A55F84">
          <w:rPr>
            <w:rStyle w:val="EmphasisBold"/>
            <w:rPrChange w:id="222" w:author="AnneMarieW" w:date="2019-02-12T15:28:00Z">
              <w:rPr/>
            </w:rPrChange>
          </w:rPr>
          <w:t>:</w:t>
        </w:r>
      </w:ins>
      <w:r w:rsidRPr="00A55F84">
        <w:rPr>
          <w:rStyle w:val="EmphasisBold"/>
          <w:rPrChange w:id="223" w:author="AnneMarieW" w:date="2019-02-12T15:28:00Z">
            <w:rPr/>
          </w:rPrChange>
        </w:rPr>
        <w:t xml:space="preserve"> </w:t>
      </w:r>
      <w:del w:id="224" w:author="AnneMarieW" w:date="2019-02-12T15:26:00Z">
        <w:r w:rsidDel="00AF2338">
          <w:delText>a</w:delText>
        </w:r>
      </w:del>
      <w:ins w:id="225" w:author="AnneMarieW" w:date="2019-02-12T15:27:00Z">
        <w:r w:rsidR="00AF2338">
          <w:t>A</w:t>
        </w:r>
      </w:ins>
      <w:r>
        <w:t xml:space="preserve"> Cargo feature that lets you build, test, and share crates</w:t>
      </w:r>
      <w:del w:id="226" w:author="AnneMarieW" w:date="2019-02-12T15:27:00Z">
        <w:r w:rsidDel="00AF2338">
          <w:delText>.</w:delText>
        </w:r>
      </w:del>
    </w:p>
    <w:p w14:paraId="3B59B2E5" w14:textId="77777777" w:rsidR="003F4E38" w:rsidRDefault="003F4E38" w:rsidP="00AC1770">
      <w:pPr>
        <w:pStyle w:val="BulletB"/>
      </w:pPr>
      <w:r w:rsidRPr="00A55F84">
        <w:rPr>
          <w:rStyle w:val="EmphasisBold"/>
          <w:rPrChange w:id="227" w:author="AnneMarieW" w:date="2019-02-12T15:28:00Z">
            <w:rPr>
              <w:rStyle w:val="EmphasisItalic"/>
            </w:rPr>
          </w:rPrChange>
        </w:rPr>
        <w:t>Crates</w:t>
      </w:r>
      <w:del w:id="228" w:author="AnneMarieW" w:date="2019-02-12T15:26:00Z">
        <w:r w:rsidRPr="00A55F84" w:rsidDel="00AF2338">
          <w:rPr>
            <w:rStyle w:val="EmphasisBold"/>
            <w:rPrChange w:id="229" w:author="AnneMarieW" w:date="2019-02-12T15:28:00Z">
              <w:rPr/>
            </w:rPrChange>
          </w:rPr>
          <w:delText>,</w:delText>
        </w:r>
      </w:del>
      <w:ins w:id="230" w:author="AnneMarieW" w:date="2019-02-12T15:26:00Z">
        <w:r w:rsidR="00AF2338" w:rsidRPr="00A55F84">
          <w:rPr>
            <w:rStyle w:val="EmphasisBold"/>
            <w:rPrChange w:id="231" w:author="AnneMarieW" w:date="2019-02-12T15:28:00Z">
              <w:rPr/>
            </w:rPrChange>
          </w:rPr>
          <w:t>:</w:t>
        </w:r>
      </w:ins>
      <w:r w:rsidRPr="00A55F84">
        <w:rPr>
          <w:rStyle w:val="EmphasisBold"/>
          <w:rPrChange w:id="232" w:author="AnneMarieW" w:date="2019-02-12T15:28:00Z">
            <w:rPr/>
          </w:rPrChange>
        </w:rPr>
        <w:t xml:space="preserve"> </w:t>
      </w:r>
      <w:del w:id="233" w:author="AnneMarieW" w:date="2019-02-12T15:26:00Z">
        <w:r w:rsidDel="00AF2338">
          <w:delText>a</w:delText>
        </w:r>
      </w:del>
      <w:ins w:id="234" w:author="AnneMarieW" w:date="2019-02-12T15:26:00Z">
        <w:r w:rsidR="00AF2338">
          <w:t>A</w:t>
        </w:r>
      </w:ins>
      <w:r>
        <w:t xml:space="preserve"> tree of modules that produces a library or executable</w:t>
      </w:r>
      <w:del w:id="235" w:author="AnneMarieW" w:date="2019-02-12T15:28:00Z">
        <w:r w:rsidDel="00AF2338">
          <w:delText>.</w:delText>
        </w:r>
      </w:del>
    </w:p>
    <w:p w14:paraId="7B30D5ED" w14:textId="733CACBE" w:rsidR="003F4E38" w:rsidRDefault="003F4E38" w:rsidP="00AC1770">
      <w:pPr>
        <w:pStyle w:val="BulletB"/>
      </w:pPr>
      <w:r w:rsidRPr="00A55F84">
        <w:rPr>
          <w:rStyle w:val="EmphasisBold"/>
          <w:rPrChange w:id="236" w:author="AnneMarieW" w:date="2019-02-12T15:28:00Z">
            <w:rPr>
              <w:rStyle w:val="EmphasisItalic"/>
            </w:rPr>
          </w:rPrChange>
        </w:rPr>
        <w:t>Modules</w:t>
      </w:r>
      <w:del w:id="237" w:author="Carol Nichols" w:date="2019-02-15T13:48:00Z">
        <w:r w:rsidDel="00837914">
          <w:delText> </w:delText>
        </w:r>
      </w:del>
      <w:ins w:id="238" w:author="Carol Nichols" w:date="2019-02-15T13:48:00Z">
        <w:r w:rsidR="00837914">
          <w:t xml:space="preserve"> </w:t>
        </w:r>
      </w:ins>
      <w:r>
        <w:t>and</w:t>
      </w:r>
      <w:ins w:id="239" w:author="Carol Nichols" w:date="2019-02-15T13:48:00Z">
        <w:r w:rsidR="00837914">
          <w:t xml:space="preserve"> </w:t>
        </w:r>
      </w:ins>
      <w:del w:id="240" w:author="Carol Nichols" w:date="2019-02-15T13:48:00Z">
        <w:r w:rsidDel="00837914">
          <w:delText> </w:delText>
        </w:r>
      </w:del>
      <w:r w:rsidRPr="00A55F84">
        <w:rPr>
          <w:rStyle w:val="EmphasisBold"/>
          <w:rPrChange w:id="241" w:author="AnneMarieW" w:date="2019-02-12T15:28:00Z">
            <w:rPr>
              <w:rStyle w:val="EmphasisItalic"/>
            </w:rPr>
          </w:rPrChange>
        </w:rPr>
        <w:t>use</w:t>
      </w:r>
      <w:del w:id="242" w:author="AnneMarieW" w:date="2019-02-12T15:26:00Z">
        <w:r w:rsidRPr="00A55F84" w:rsidDel="00AF2338">
          <w:rPr>
            <w:rStyle w:val="EmphasisBold"/>
            <w:rPrChange w:id="243" w:author="AnneMarieW" w:date="2019-02-12T15:28:00Z">
              <w:rPr/>
            </w:rPrChange>
          </w:rPr>
          <w:delText>,</w:delText>
        </w:r>
      </w:del>
      <w:ins w:id="244" w:author="AnneMarieW" w:date="2019-02-12T15:26:00Z">
        <w:r w:rsidR="00AF2338" w:rsidRPr="00A55F84">
          <w:rPr>
            <w:rStyle w:val="EmphasisBold"/>
            <w:rPrChange w:id="245" w:author="AnneMarieW" w:date="2019-02-12T15:28:00Z">
              <w:rPr/>
            </w:rPrChange>
          </w:rPr>
          <w:t>:</w:t>
        </w:r>
      </w:ins>
      <w:r>
        <w:t xml:space="preserve"> </w:t>
      </w:r>
      <w:del w:id="246" w:author="AnneMarieW" w:date="2019-02-12T15:26:00Z">
        <w:r w:rsidDel="00AF2338">
          <w:delText>which l</w:delText>
        </w:r>
      </w:del>
      <w:ins w:id="247" w:author="AnneMarieW" w:date="2019-02-12T15:26:00Z">
        <w:r w:rsidR="00AF2338">
          <w:t>L</w:t>
        </w:r>
      </w:ins>
      <w:r>
        <w:t>et you control the organization, scope, and</w:t>
      </w:r>
      <w:r w:rsidR="00AC1770">
        <w:t xml:space="preserve"> </w:t>
      </w:r>
      <w:r>
        <w:t>privacy of paths</w:t>
      </w:r>
      <w:del w:id="248" w:author="AnneMarieW" w:date="2019-02-12T15:28:00Z">
        <w:r w:rsidDel="00AF2338">
          <w:delText>.</w:delText>
        </w:r>
      </w:del>
    </w:p>
    <w:p w14:paraId="1B8BE407" w14:textId="77777777" w:rsidR="003F4E38" w:rsidRDefault="003F4E38" w:rsidP="00AC1770">
      <w:pPr>
        <w:pStyle w:val="BulletC"/>
      </w:pPr>
      <w:r w:rsidRPr="00A55F84">
        <w:rPr>
          <w:rStyle w:val="EmphasisBold"/>
          <w:rPrChange w:id="249" w:author="AnneMarieW" w:date="2019-02-12T15:28:00Z">
            <w:rPr>
              <w:rStyle w:val="EmphasisItalic"/>
            </w:rPr>
          </w:rPrChange>
        </w:rPr>
        <w:t>Paths</w:t>
      </w:r>
      <w:del w:id="250" w:author="AnneMarieW" w:date="2019-02-12T15:27:00Z">
        <w:r w:rsidRPr="00A55F84" w:rsidDel="00AF2338">
          <w:rPr>
            <w:rStyle w:val="EmphasisBold"/>
            <w:rPrChange w:id="251" w:author="AnneMarieW" w:date="2019-02-12T15:28:00Z">
              <w:rPr/>
            </w:rPrChange>
          </w:rPr>
          <w:delText>,</w:delText>
        </w:r>
      </w:del>
      <w:ins w:id="252" w:author="AnneMarieW" w:date="2019-02-12T15:27:00Z">
        <w:r w:rsidR="00AF2338" w:rsidRPr="00A55F84">
          <w:rPr>
            <w:rStyle w:val="EmphasisBold"/>
            <w:rPrChange w:id="253" w:author="AnneMarieW" w:date="2019-02-12T15:28:00Z">
              <w:rPr/>
            </w:rPrChange>
          </w:rPr>
          <w:t>:</w:t>
        </w:r>
      </w:ins>
      <w:r>
        <w:t xml:space="preserve"> </w:t>
      </w:r>
      <w:del w:id="254" w:author="AnneMarieW" w:date="2019-02-12T15:27:00Z">
        <w:r w:rsidDel="00AF2338">
          <w:delText>a</w:delText>
        </w:r>
      </w:del>
      <w:ins w:id="255" w:author="AnneMarieW" w:date="2019-02-12T15:27:00Z">
        <w:r w:rsidR="00AF2338">
          <w:t>A</w:t>
        </w:r>
      </w:ins>
      <w:r>
        <w:t xml:space="preserve"> way of naming an item</w:t>
      </w:r>
      <w:ins w:id="256" w:author="AnneMarieW" w:date="2019-02-12T15:28:00Z">
        <w:r w:rsidR="00A55F84">
          <w:t>,</w:t>
        </w:r>
      </w:ins>
      <w:r>
        <w:t xml:space="preserve"> such as a struct, function, or module</w:t>
      </w:r>
      <w:del w:id="257" w:author="AnneMarieW" w:date="2019-02-12T15:28:00Z">
        <w:r w:rsidDel="00A55F84">
          <w:delText>.</w:delText>
        </w:r>
      </w:del>
    </w:p>
    <w:p w14:paraId="60B7AEFE" w14:textId="77777777" w:rsidR="003F4E38" w:rsidRDefault="003F4E38" w:rsidP="006B039B">
      <w:pPr>
        <w:pStyle w:val="Body"/>
      </w:pPr>
      <w:r>
        <w:t>In this chapter</w:t>
      </w:r>
      <w:ins w:id="258" w:author="AnneMarieW" w:date="2019-02-12T15:28:00Z">
        <w:r w:rsidR="00A55F84">
          <w:t>,</w:t>
        </w:r>
      </w:ins>
      <w:r>
        <w:t xml:space="preserve"> we’ll cover all </w:t>
      </w:r>
      <w:del w:id="259" w:author="AnneMarieW" w:date="2019-02-12T15:29:00Z">
        <w:r w:rsidDel="00A55F84">
          <w:delText xml:space="preserve">of </w:delText>
        </w:r>
      </w:del>
      <w:r>
        <w:t>these features</w:t>
      </w:r>
      <w:ins w:id="260" w:author="AnneMarieW" w:date="2019-02-12T15:29:00Z">
        <w:r w:rsidR="00A55F84">
          <w:t>,</w:t>
        </w:r>
      </w:ins>
      <w:del w:id="261" w:author="AnneMarieW" w:date="2019-02-12T15:29:00Z">
        <w:r w:rsidDel="00A55F84">
          <w:delText xml:space="preserve"> and</w:delText>
        </w:r>
      </w:del>
      <w:r>
        <w:t xml:space="preserve"> discuss how they interact</w:t>
      </w:r>
      <w:ins w:id="262" w:author="AnneMarieW" w:date="2019-02-12T15:29:00Z">
        <w:r w:rsidR="00A55F84">
          <w:t>,</w:t>
        </w:r>
      </w:ins>
      <w:r w:rsidR="00AC1770">
        <w:t xml:space="preserve"> </w:t>
      </w:r>
      <w:r>
        <w:t xml:space="preserve">and </w:t>
      </w:r>
      <w:ins w:id="263" w:author="AnneMarieW" w:date="2019-02-12T15:29:00Z">
        <w:r w:rsidR="00A55F84">
          <w:t xml:space="preserve">explain </w:t>
        </w:r>
      </w:ins>
      <w:r>
        <w:t>how</w:t>
      </w:r>
      <w:ins w:id="264" w:author="AnneMarieW" w:date="2019-02-12T15:29:00Z">
        <w:r w:rsidR="00A55F84">
          <w:t xml:space="preserve"> to use them</w:t>
        </w:r>
      </w:ins>
      <w:del w:id="265" w:author="AnneMarieW" w:date="2019-02-12T15:29:00Z">
        <w:r w:rsidDel="00A55F84">
          <w:delText xml:space="preserve"> they’re used</w:delText>
        </w:r>
      </w:del>
      <w:r>
        <w:t xml:space="preserve"> to manage scope. By the end, you should have a solid</w:t>
      </w:r>
      <w:r w:rsidR="00AC1770">
        <w:t xml:space="preserve"> </w:t>
      </w:r>
      <w:r>
        <w:t>understanding of the module system</w:t>
      </w:r>
      <w:del w:id="266" w:author="AnneMarieW" w:date="2019-02-12T15:29:00Z">
        <w:r w:rsidDel="00A55F84">
          <w:delText>,</w:delText>
        </w:r>
      </w:del>
      <w:r>
        <w:t xml:space="preserve"> and be able to work with scopes like a pro!</w:t>
      </w:r>
    </w:p>
    <w:p w14:paraId="01C126EF" w14:textId="77777777" w:rsidR="003F4E38" w:rsidRDefault="003F4E38" w:rsidP="00AC1770">
      <w:pPr>
        <w:pStyle w:val="HeadA"/>
      </w:pPr>
      <w:bookmarkStart w:id="267" w:name="packages-and-crates"/>
      <w:bookmarkStart w:id="268" w:name="_Toc1404759"/>
      <w:bookmarkEnd w:id="267"/>
      <w:r>
        <w:t>Packages and Crates</w:t>
      </w:r>
      <w:bookmarkEnd w:id="268"/>
    </w:p>
    <w:p w14:paraId="69FF5E70" w14:textId="2401CCBA" w:rsidR="003F4E38" w:rsidRDefault="003F4E38" w:rsidP="00AC1770">
      <w:pPr>
        <w:pStyle w:val="BodyFirst"/>
        <w:rPr>
          <w:ins w:id="269" w:author="Carol Nichols" w:date="2019-02-15T14:38:00Z"/>
        </w:rPr>
      </w:pPr>
      <w:r>
        <w:t>The first parts of the module system we’ll cover are</w:t>
      </w:r>
      <w:ins w:id="270" w:author="Carol Nichols" w:date="2019-02-15T13:49:00Z">
        <w:r w:rsidR="009127C7">
          <w:t xml:space="preserve"> </w:t>
        </w:r>
      </w:ins>
      <w:del w:id="271" w:author="Carol Nichols" w:date="2019-02-15T13:49:00Z">
        <w:r w:rsidDel="009127C7">
          <w:delText> </w:delText>
        </w:r>
      </w:del>
      <w:r w:rsidRPr="00AC1770">
        <w:rPr>
          <w:rStyle w:val="EmphasisItalic"/>
        </w:rPr>
        <w:t>packages</w:t>
      </w:r>
      <w:del w:id="272" w:author="Carol Nichols" w:date="2019-02-15T13:49:00Z">
        <w:r w:rsidDel="003A3CDC">
          <w:delText> </w:delText>
        </w:r>
      </w:del>
      <w:ins w:id="273" w:author="Carol Nichols" w:date="2019-02-15T13:49:00Z">
        <w:r w:rsidR="003A3CDC">
          <w:t xml:space="preserve"> </w:t>
        </w:r>
      </w:ins>
      <w:r>
        <w:t>and</w:t>
      </w:r>
      <w:ins w:id="274" w:author="Carol Nichols" w:date="2019-02-15T13:49:00Z">
        <w:r w:rsidR="00B510AD">
          <w:t xml:space="preserve"> </w:t>
        </w:r>
      </w:ins>
      <w:del w:id="275" w:author="Carol Nichols" w:date="2019-02-15T13:49:00Z">
        <w:r w:rsidDel="00B510AD">
          <w:delText> </w:delText>
        </w:r>
      </w:del>
      <w:r w:rsidRPr="00AC1770">
        <w:rPr>
          <w:rStyle w:val="EmphasisItalic"/>
        </w:rPr>
        <w:t>crates</w:t>
      </w:r>
      <w:r>
        <w:t>.</w:t>
      </w:r>
      <w:r w:rsidR="00AC1770">
        <w:t xml:space="preserve"> </w:t>
      </w:r>
      <w:r>
        <w:t>A</w:t>
      </w:r>
      <w:ins w:id="276" w:author="Carol Nichols" w:date="2019-02-15T13:49:00Z">
        <w:r w:rsidR="009F793D">
          <w:t xml:space="preserve"> </w:t>
        </w:r>
      </w:ins>
      <w:del w:id="277" w:author="Carol Nichols" w:date="2019-02-15T13:49:00Z">
        <w:r w:rsidDel="009F793D">
          <w:delText> </w:delText>
        </w:r>
      </w:del>
      <w:r w:rsidRPr="00AC1770">
        <w:rPr>
          <w:rStyle w:val="EmphasisItalic"/>
        </w:rPr>
        <w:t>crate</w:t>
      </w:r>
      <w:del w:id="278" w:author="Carol Nichols" w:date="2019-02-15T13:49:00Z">
        <w:r w:rsidDel="00C97668">
          <w:delText> </w:delText>
        </w:r>
      </w:del>
      <w:ins w:id="279" w:author="Carol Nichols" w:date="2019-02-15T13:49:00Z">
        <w:r w:rsidR="00C97668">
          <w:t xml:space="preserve"> </w:t>
        </w:r>
      </w:ins>
      <w:r>
        <w:t>is a binary or library.</w:t>
      </w:r>
      <w:r w:rsidR="00AC1770">
        <w:t xml:space="preserve"> </w:t>
      </w:r>
      <w:r>
        <w:t>The</w:t>
      </w:r>
      <w:ins w:id="280" w:author="Carol Nichols" w:date="2019-02-15T13:49:00Z">
        <w:r w:rsidR="00B60207">
          <w:t xml:space="preserve"> </w:t>
        </w:r>
      </w:ins>
      <w:del w:id="281" w:author="Carol Nichols" w:date="2019-02-15T13:49:00Z">
        <w:r w:rsidDel="00B60207">
          <w:delText> </w:delText>
        </w:r>
      </w:del>
      <w:r w:rsidRPr="00AC1770">
        <w:rPr>
          <w:rStyle w:val="EmphasisItalic"/>
        </w:rPr>
        <w:t>crate root</w:t>
      </w:r>
      <w:del w:id="282" w:author="Carol Nichols" w:date="2019-02-15T13:49:00Z">
        <w:r w:rsidDel="00243CD3">
          <w:delText> </w:delText>
        </w:r>
      </w:del>
      <w:ins w:id="283" w:author="Carol Nichols" w:date="2019-02-15T13:49:00Z">
        <w:r w:rsidR="00243CD3">
          <w:t xml:space="preserve"> </w:t>
        </w:r>
      </w:ins>
      <w:r>
        <w:t>is a source file that the Rust compiler starts from</w:t>
      </w:r>
      <w:del w:id="284" w:author="AnneMarieW" w:date="2019-02-12T15:30:00Z">
        <w:r w:rsidDel="006272EC">
          <w:delText>,</w:delText>
        </w:r>
      </w:del>
      <w:r>
        <w:t xml:space="preserve"> and</w:t>
      </w:r>
      <w:del w:id="285" w:author="AnneMarieW" w:date="2019-02-12T15:30:00Z">
        <w:r w:rsidDel="006272EC">
          <w:delText xml:space="preserve"> that</w:delText>
        </w:r>
      </w:del>
      <w:r>
        <w:t xml:space="preserve"> makes</w:t>
      </w:r>
      <w:r w:rsidR="00AC1770">
        <w:t xml:space="preserve"> </w:t>
      </w:r>
      <w:r>
        <w:t xml:space="preserve">up the root module of your crate (we’ll </w:t>
      </w:r>
      <w:del w:id="286" w:author="AnneMarieW" w:date="2019-02-12T15:30:00Z">
        <w:r w:rsidDel="006272EC">
          <w:delText xml:space="preserve">be </w:delText>
        </w:r>
      </w:del>
      <w:r>
        <w:t>explain</w:t>
      </w:r>
      <w:del w:id="287" w:author="AnneMarieW" w:date="2019-02-12T15:30:00Z">
        <w:r w:rsidDel="006272EC">
          <w:delText>ing</w:delText>
        </w:r>
      </w:del>
      <w:r>
        <w:t xml:space="preserve"> modules in depth in the</w:t>
      </w:r>
      <w:ins w:id="288" w:author="AnneMarieW" w:date="2019-02-12T15:31:00Z">
        <w:r w:rsidR="006272EC" w:rsidRPr="006272EC">
          <w:t xml:space="preserve"> </w:t>
        </w:r>
        <w:r w:rsidR="006272EC">
          <w:t>section</w:t>
        </w:r>
      </w:ins>
      <w:r w:rsidR="00AC1770">
        <w:t xml:space="preserve"> </w:t>
      </w:r>
      <w:r w:rsidRPr="001515F0">
        <w:rPr>
          <w:highlight w:val="yellow"/>
          <w:rPrChange w:id="289" w:author="Carol Nichols" w:date="2019-02-15T14:34:00Z">
            <w:rPr/>
          </w:rPrChange>
        </w:rPr>
        <w:t>“Defining Modules to Control Scope and Privacy”</w:t>
      </w:r>
      <w:del w:id="290" w:author="AnneMarieW" w:date="2019-02-12T15:31:00Z">
        <w:r w:rsidDel="006272EC">
          <w:delText xml:space="preserve"> section</w:delText>
        </w:r>
      </w:del>
      <w:r>
        <w:t>). A</w:t>
      </w:r>
      <w:ins w:id="291" w:author="Carol Nichols" w:date="2019-02-15T13:49:00Z">
        <w:r w:rsidR="000F2265">
          <w:t xml:space="preserve"> </w:t>
        </w:r>
      </w:ins>
      <w:del w:id="292" w:author="Carol Nichols" w:date="2019-02-15T13:49:00Z">
        <w:r w:rsidDel="000F2265">
          <w:delText> </w:delText>
        </w:r>
      </w:del>
      <w:r w:rsidRPr="00AC1770">
        <w:rPr>
          <w:rStyle w:val="EmphasisItalic"/>
        </w:rPr>
        <w:t>package</w:t>
      </w:r>
      <w:del w:id="293" w:author="Carol Nichols" w:date="2019-02-15T13:49:00Z">
        <w:r w:rsidDel="000B15B4">
          <w:delText> </w:delText>
        </w:r>
      </w:del>
      <w:ins w:id="294" w:author="Carol Nichols" w:date="2019-02-15T13:49:00Z">
        <w:r w:rsidR="000B15B4">
          <w:t xml:space="preserve"> </w:t>
        </w:r>
      </w:ins>
      <w:r>
        <w:t>is one or</w:t>
      </w:r>
      <w:r w:rsidR="00AC1770">
        <w:t xml:space="preserve"> </w:t>
      </w:r>
      <w:r>
        <w:t>more crates that</w:t>
      </w:r>
      <w:del w:id="295" w:author="AnneMarieW" w:date="2019-02-12T15:32:00Z">
        <w:r w:rsidDel="00E97B15">
          <w:delText>, together,</w:delText>
        </w:r>
      </w:del>
      <w:r>
        <w:t xml:space="preserve"> provide a set of </w:t>
      </w:r>
      <w:proofErr w:type="gramStart"/>
      <w:r>
        <w:t>functionality</w:t>
      </w:r>
      <w:proofErr w:type="gramEnd"/>
      <w:r>
        <w:t>. A package contains</w:t>
      </w:r>
      <w:r w:rsidR="00AC1770">
        <w:t xml:space="preserve"> </w:t>
      </w:r>
      <w:r>
        <w:t>a</w:t>
      </w:r>
      <w:ins w:id="296" w:author="Carol Nichols" w:date="2019-02-15T13:50:00Z">
        <w:r w:rsidR="00187D01">
          <w:t xml:space="preserve"> </w:t>
        </w:r>
      </w:ins>
      <w:del w:id="297" w:author="Carol Nichols" w:date="2019-02-15T13:50:00Z">
        <w:r w:rsidDel="00187D01">
          <w:delText> </w:delText>
        </w:r>
      </w:del>
      <w:r w:rsidRPr="00AC1770">
        <w:rPr>
          <w:rStyle w:val="EmphasisItalic"/>
        </w:rPr>
        <w:t>Cargo.toml</w:t>
      </w:r>
      <w:del w:id="298" w:author="Carol Nichols" w:date="2019-02-15T13:50:00Z">
        <w:r w:rsidDel="00B03DA9">
          <w:delText> </w:delText>
        </w:r>
      </w:del>
      <w:ins w:id="299" w:author="Carol Nichols" w:date="2019-02-15T13:50:00Z">
        <w:r w:rsidR="00B03DA9">
          <w:t xml:space="preserve"> </w:t>
        </w:r>
      </w:ins>
      <w:ins w:id="300" w:author="AnneMarieW" w:date="2019-02-12T15:31:00Z">
        <w:r w:rsidR="00E97B15">
          <w:t xml:space="preserve">file </w:t>
        </w:r>
      </w:ins>
      <w:r>
        <w:t>that describes how to build those crates.</w:t>
      </w:r>
    </w:p>
    <w:p w14:paraId="7417B03E" w14:textId="330377B3" w:rsidR="000C68F4" w:rsidRPr="000C68F4" w:rsidRDefault="000C68F4">
      <w:pPr>
        <w:pStyle w:val="ProductionDirective"/>
        <w:rPr>
          <w:rPrChange w:id="301" w:author="Carol Nichols" w:date="2019-02-15T14:38:00Z">
            <w:rPr/>
          </w:rPrChange>
        </w:rPr>
        <w:pPrChange w:id="302" w:author="Carol Nichols" w:date="2019-02-15T14:38:00Z">
          <w:pPr>
            <w:pStyle w:val="BodyFirst"/>
          </w:pPr>
        </w:pPrChange>
      </w:pPr>
      <w:ins w:id="303" w:author="Carol Nichols" w:date="2019-02-15T14:38:00Z">
        <w:r>
          <w:t>prod: check xref</w:t>
        </w:r>
      </w:ins>
    </w:p>
    <w:p w14:paraId="04D6D0B3" w14:textId="497D8BC0" w:rsidR="003F4E38" w:rsidRDefault="003F4E38" w:rsidP="006B039B">
      <w:pPr>
        <w:pStyle w:val="Body"/>
      </w:pPr>
      <w:del w:id="304" w:author="AnneMarieW" w:date="2019-02-12T15:33:00Z">
        <w:r w:rsidDel="00E97B15">
          <w:delText>There are s</w:delText>
        </w:r>
      </w:del>
      <w:ins w:id="305" w:author="AnneMarieW" w:date="2019-02-12T15:33:00Z">
        <w:r w:rsidR="00E97B15">
          <w:t>S</w:t>
        </w:r>
      </w:ins>
      <w:r>
        <w:t xml:space="preserve">everal rules </w:t>
      </w:r>
      <w:del w:id="306" w:author="AnneMarieW" w:date="2019-02-12T15:33:00Z">
        <w:r w:rsidDel="00E97B15">
          <w:delText xml:space="preserve">about </w:delText>
        </w:r>
      </w:del>
      <w:ins w:id="307" w:author="AnneMarieW" w:date="2019-02-12T15:33:00Z">
        <w:r w:rsidR="00E97B15">
          <w:t xml:space="preserve">determine </w:t>
        </w:r>
      </w:ins>
      <w:r>
        <w:t>what a package can contain. A package</w:t>
      </w:r>
      <w:ins w:id="308" w:author="Carol Nichols" w:date="2019-02-15T13:50:00Z">
        <w:r w:rsidR="003D5A39">
          <w:t xml:space="preserve"> </w:t>
        </w:r>
      </w:ins>
      <w:del w:id="309" w:author="Carol Nichols" w:date="2019-02-15T13:50:00Z">
        <w:r w:rsidDel="003D5A39">
          <w:delText> </w:delText>
        </w:r>
      </w:del>
      <w:r w:rsidRPr="00AC1770">
        <w:rPr>
          <w:rStyle w:val="EmphasisItalic"/>
        </w:rPr>
        <w:t>must</w:t>
      </w:r>
      <w:r w:rsidR="00AC1770">
        <w:t xml:space="preserve"> </w:t>
      </w:r>
      <w:r>
        <w:t>contain zero or one library crate</w:t>
      </w:r>
      <w:ins w:id="310" w:author="Carol Nichols" w:date="2019-02-15T14:35:00Z">
        <w:r w:rsidR="001515F0">
          <w:t>s</w:t>
        </w:r>
      </w:ins>
      <w:del w:id="311" w:author="AnneMarieW" w:date="2019-02-12T15:33:00Z">
        <w:r w:rsidDel="00E97B15">
          <w:delText>s</w:delText>
        </w:r>
      </w:del>
      <w:r>
        <w:t>, and no more. It can contain as many binary</w:t>
      </w:r>
      <w:r w:rsidR="00AC1770">
        <w:t xml:space="preserve"> </w:t>
      </w:r>
      <w:r>
        <w:t>crates as you’d like, but it must contain at least one crate (either library or</w:t>
      </w:r>
      <w:r w:rsidR="00AC1770">
        <w:t xml:space="preserve"> </w:t>
      </w:r>
      <w:r>
        <w:t>binary).</w:t>
      </w:r>
    </w:p>
    <w:p w14:paraId="40111D9F" w14:textId="039AD9A9" w:rsidR="003F4E38" w:rsidRDefault="003F4E38" w:rsidP="006B039B">
      <w:pPr>
        <w:pStyle w:val="Body"/>
      </w:pPr>
      <w:del w:id="312" w:author="AnneMarieW" w:date="2019-02-12T15:34:00Z">
        <w:r w:rsidRPr="00AC1770" w:rsidDel="00E97B15">
          <w:lastRenderedPageBreak/>
          <w:delText>Now l</w:delText>
        </w:r>
      </w:del>
      <w:ins w:id="313" w:author="AnneMarieW" w:date="2019-02-12T15:34:00Z">
        <w:r w:rsidR="00E97B15">
          <w:t>L</w:t>
        </w:r>
      </w:ins>
      <w:r w:rsidRPr="00AC1770">
        <w:t xml:space="preserve">et’s walk through what happens when </w:t>
      </w:r>
      <w:del w:id="314" w:author="AnneMarieW" w:date="2019-02-12T15:35:00Z">
        <w:r w:rsidRPr="00AC1770" w:rsidDel="00E97B15">
          <w:delText>you</w:delText>
        </w:r>
      </w:del>
      <w:ins w:id="315" w:author="AnneMarieW" w:date="2019-02-12T15:35:00Z">
        <w:r w:rsidR="00E97B15">
          <w:t>we</w:t>
        </w:r>
      </w:ins>
      <w:r w:rsidRPr="00AC1770">
        <w:t xml:space="preserve"> create a package. First, we enter</w:t>
      </w:r>
      <w:r w:rsidR="00AC1770">
        <w:t xml:space="preserve"> </w:t>
      </w:r>
      <w:r w:rsidRPr="00AC1770">
        <w:t>the command</w:t>
      </w:r>
      <w:ins w:id="316" w:author="Carol Nichols" w:date="2019-02-15T13:50:00Z">
        <w:r w:rsidR="00E530C3">
          <w:t xml:space="preserve"> </w:t>
        </w:r>
      </w:ins>
      <w:del w:id="317" w:author="Carol Nichols" w:date="2019-02-15T13:50:00Z">
        <w:r w:rsidRPr="00AC1770" w:rsidDel="00E530C3">
          <w:delText> </w:delText>
        </w:r>
      </w:del>
      <w:r w:rsidRPr="00E97B15">
        <w:rPr>
          <w:rStyle w:val="LiteralBold"/>
          <w:rPrChange w:id="318" w:author="AnneMarieW" w:date="2019-02-12T15:34:00Z">
            <w:rPr>
              <w:rStyle w:val="Literal"/>
            </w:rPr>
          </w:rPrChange>
        </w:rPr>
        <w:t>cargo new</w:t>
      </w:r>
      <w:r>
        <w:t>:</w:t>
      </w:r>
    </w:p>
    <w:p w14:paraId="6BAA383F" w14:textId="77777777" w:rsidR="003F4E38" w:rsidRPr="00AC1770" w:rsidRDefault="003F4E38" w:rsidP="00AC1770">
      <w:pPr>
        <w:pStyle w:val="CodeA"/>
      </w:pPr>
      <w:r w:rsidRPr="00AC1770">
        <w:t xml:space="preserve">$ </w:t>
      </w:r>
      <w:r w:rsidRPr="00AC1770">
        <w:rPr>
          <w:rStyle w:val="LiteralBold"/>
        </w:rPr>
        <w:t>cargo new my-project</w:t>
      </w:r>
    </w:p>
    <w:p w14:paraId="7C3CC0C5" w14:textId="77777777" w:rsidR="003F4E38" w:rsidRPr="00AC1770" w:rsidRDefault="003F4E38" w:rsidP="00AC1770">
      <w:pPr>
        <w:pStyle w:val="CodeB"/>
      </w:pPr>
      <w:r w:rsidRPr="00AC1770">
        <w:t xml:space="preserve">     Created binary (application) `my-project` package</w:t>
      </w:r>
    </w:p>
    <w:p w14:paraId="41BC3762" w14:textId="77777777" w:rsidR="003F4E38" w:rsidRPr="00AC1770" w:rsidRDefault="003F4E38" w:rsidP="00AC1770">
      <w:pPr>
        <w:pStyle w:val="CodeB"/>
      </w:pPr>
      <w:r w:rsidRPr="00AC1770">
        <w:t xml:space="preserve">$ </w:t>
      </w:r>
      <w:r w:rsidRPr="00AC1770">
        <w:rPr>
          <w:rStyle w:val="LiteralBold"/>
        </w:rPr>
        <w:t>ls my-project</w:t>
      </w:r>
    </w:p>
    <w:p w14:paraId="6CA58124" w14:textId="77777777" w:rsidR="003F4E38" w:rsidRPr="00AC1770" w:rsidRDefault="003F4E38" w:rsidP="00AC1770">
      <w:pPr>
        <w:pStyle w:val="CodeB"/>
      </w:pPr>
      <w:r w:rsidRPr="00AC1770">
        <w:t>Cargo.toml</w:t>
      </w:r>
    </w:p>
    <w:p w14:paraId="24583A6A" w14:textId="77777777" w:rsidR="003F4E38" w:rsidRPr="00AC1770" w:rsidRDefault="003F4E38" w:rsidP="00AC1770">
      <w:pPr>
        <w:pStyle w:val="CodeB"/>
      </w:pPr>
      <w:r w:rsidRPr="00AC1770">
        <w:t>src</w:t>
      </w:r>
    </w:p>
    <w:p w14:paraId="67C5C38E" w14:textId="77777777" w:rsidR="003F4E38" w:rsidRPr="00AC1770" w:rsidRDefault="003F4E38" w:rsidP="00AC1770">
      <w:pPr>
        <w:pStyle w:val="CodeB"/>
      </w:pPr>
      <w:r w:rsidRPr="00AC1770">
        <w:t xml:space="preserve">$ </w:t>
      </w:r>
      <w:r w:rsidRPr="00AC1770">
        <w:rPr>
          <w:rStyle w:val="LiteralBold"/>
        </w:rPr>
        <w:t>ls my-project/src</w:t>
      </w:r>
    </w:p>
    <w:p w14:paraId="28EC10A1" w14:textId="77777777" w:rsidR="003F4E38" w:rsidRPr="006B039B" w:rsidRDefault="003F4E38" w:rsidP="00AC1770">
      <w:pPr>
        <w:pStyle w:val="CodeC"/>
      </w:pPr>
      <w:r w:rsidRPr="006B039B">
        <w:t>main.rs</w:t>
      </w:r>
    </w:p>
    <w:p w14:paraId="0346B580" w14:textId="37F69A16" w:rsidR="003F4E38" w:rsidRDefault="003F4E38" w:rsidP="006B039B">
      <w:pPr>
        <w:pStyle w:val="Body"/>
      </w:pPr>
      <w:r w:rsidRPr="00AC1770">
        <w:t>When we entered the command, Cargo created a</w:t>
      </w:r>
      <w:ins w:id="319" w:author="Carol Nichols" w:date="2019-02-15T13:50:00Z">
        <w:r w:rsidR="00A83725">
          <w:t xml:space="preserve"> </w:t>
        </w:r>
      </w:ins>
      <w:del w:id="320" w:author="Carol Nichols" w:date="2019-02-15T13:50:00Z">
        <w:r w:rsidRPr="00AC1770" w:rsidDel="00A83725">
          <w:delText> </w:delText>
        </w:r>
      </w:del>
      <w:r w:rsidRPr="00AC1770">
        <w:rPr>
          <w:rStyle w:val="EmphasisItalic"/>
        </w:rPr>
        <w:t>Cargo.toml</w:t>
      </w:r>
      <w:ins w:id="321" w:author="AnneMarieW" w:date="2019-02-12T15:36:00Z">
        <w:r w:rsidR="00E97B15">
          <w:t xml:space="preserve"> </w:t>
        </w:r>
      </w:ins>
      <w:del w:id="322" w:author="AnneMarieW" w:date="2019-02-12T15:36:00Z">
        <w:r w:rsidRPr="00AC1770" w:rsidDel="00E97B15">
          <w:delText>,</w:delText>
        </w:r>
      </w:del>
      <w:ins w:id="323" w:author="AnneMarieW" w:date="2019-02-12T15:36:00Z">
        <w:r w:rsidR="00E97B15">
          <w:t>file,</w:t>
        </w:r>
      </w:ins>
      <w:r w:rsidRPr="00AC1770">
        <w:t xml:space="preserve"> giving us a package.</w:t>
      </w:r>
      <w:r w:rsidR="00AC1770">
        <w:t xml:space="preserve"> </w:t>
      </w:r>
      <w:del w:id="324" w:author="AnneMarieW" w:date="2019-02-12T15:36:00Z">
        <w:r w:rsidRPr="00AC1770" w:rsidDel="00E97B15">
          <w:delText>If we l</w:delText>
        </w:r>
      </w:del>
      <w:ins w:id="325" w:author="AnneMarieW" w:date="2019-02-12T15:36:00Z">
        <w:r w:rsidR="00E97B15">
          <w:t>L</w:t>
        </w:r>
      </w:ins>
      <w:r w:rsidRPr="00AC1770">
        <w:t>ook</w:t>
      </w:r>
      <w:ins w:id="326" w:author="AnneMarieW" w:date="2019-02-12T15:36:00Z">
        <w:r w:rsidR="00E97B15">
          <w:t>ing</w:t>
        </w:r>
      </w:ins>
      <w:r w:rsidRPr="00AC1770">
        <w:t xml:space="preserve"> at the contents of</w:t>
      </w:r>
      <w:ins w:id="327" w:author="Carol Nichols" w:date="2019-02-15T13:50:00Z">
        <w:r w:rsidR="007B2045">
          <w:t xml:space="preserve"> </w:t>
        </w:r>
      </w:ins>
      <w:del w:id="328" w:author="Carol Nichols" w:date="2019-02-15T13:50:00Z">
        <w:r w:rsidRPr="00AC1770" w:rsidDel="007B2045">
          <w:delText> </w:delText>
        </w:r>
      </w:del>
      <w:r w:rsidRPr="00AC1770">
        <w:rPr>
          <w:rStyle w:val="EmphasisItalic"/>
        </w:rPr>
        <w:t>Cargo.toml</w:t>
      </w:r>
      <w:r w:rsidRPr="00AC1770">
        <w:t>, there’s no mention of</w:t>
      </w:r>
      <w:ins w:id="329" w:author="Carol Nichols" w:date="2019-02-15T13:50:00Z">
        <w:r w:rsidR="00323147">
          <w:t xml:space="preserve"> </w:t>
        </w:r>
      </w:ins>
      <w:del w:id="330" w:author="Carol Nichols" w:date="2019-02-15T13:50:00Z">
        <w:r w:rsidRPr="00AC1770" w:rsidDel="00323147">
          <w:delText> </w:delText>
        </w:r>
      </w:del>
      <w:r w:rsidRPr="00AC1770">
        <w:rPr>
          <w:rStyle w:val="EmphasisItalic"/>
        </w:rPr>
        <w:t>src/main.rs</w:t>
      </w:r>
      <w:r w:rsidR="00AC1770">
        <w:t xml:space="preserve"> </w:t>
      </w:r>
      <w:r w:rsidRPr="00AC1770">
        <w:t>because Cargo follows a convention that</w:t>
      </w:r>
      <w:ins w:id="331" w:author="Carol Nichols" w:date="2019-02-15T13:50:00Z">
        <w:r w:rsidR="001B4FD9">
          <w:t xml:space="preserve"> </w:t>
        </w:r>
      </w:ins>
      <w:del w:id="332" w:author="Carol Nichols" w:date="2019-02-15T13:50:00Z">
        <w:r w:rsidRPr="00AC1770" w:rsidDel="001B4FD9">
          <w:delText> </w:delText>
        </w:r>
      </w:del>
      <w:r w:rsidRPr="00AC1770">
        <w:rPr>
          <w:rStyle w:val="EmphasisItalic"/>
        </w:rPr>
        <w:t>src/main.rs</w:t>
      </w:r>
      <w:del w:id="333" w:author="Carol Nichols" w:date="2019-02-15T13:51:00Z">
        <w:r w:rsidRPr="00AC1770" w:rsidDel="004D6665">
          <w:delText> </w:delText>
        </w:r>
      </w:del>
      <w:ins w:id="334" w:author="Carol Nichols" w:date="2019-02-15T13:51:00Z">
        <w:r w:rsidR="004D6665">
          <w:t xml:space="preserve"> </w:t>
        </w:r>
      </w:ins>
      <w:r w:rsidRPr="00AC1770">
        <w:t>is the crate root of a</w:t>
      </w:r>
      <w:r w:rsidR="00AC1770">
        <w:t xml:space="preserve"> </w:t>
      </w:r>
      <w:r w:rsidRPr="00AC1770">
        <w:t>binary crate with the same name as the package. Likewise, Cargo knows that if</w:t>
      </w:r>
      <w:r w:rsidR="00AC1770">
        <w:t xml:space="preserve"> </w:t>
      </w:r>
      <w:r w:rsidRPr="00AC1770">
        <w:t>the package directory contains</w:t>
      </w:r>
      <w:ins w:id="335" w:author="Carol Nichols" w:date="2019-02-15T13:51:00Z">
        <w:r w:rsidR="00973CAB">
          <w:t xml:space="preserve"> </w:t>
        </w:r>
      </w:ins>
      <w:del w:id="336" w:author="Carol Nichols" w:date="2019-02-15T13:51:00Z">
        <w:r w:rsidRPr="00AC1770" w:rsidDel="00973CAB">
          <w:delText> </w:delText>
        </w:r>
      </w:del>
      <w:r w:rsidRPr="00AC1770">
        <w:rPr>
          <w:rStyle w:val="EmphasisItalic"/>
        </w:rPr>
        <w:t>src/lib.rs</w:t>
      </w:r>
      <w:r w:rsidRPr="00AC1770">
        <w:t xml:space="preserve">, </w:t>
      </w:r>
      <w:del w:id="337" w:author="AnneMarieW" w:date="2019-02-12T15:37:00Z">
        <w:r w:rsidRPr="00AC1770" w:rsidDel="00E97B15">
          <w:delText xml:space="preserve">then </w:delText>
        </w:r>
      </w:del>
      <w:r w:rsidRPr="00AC1770">
        <w:t>the package contains a</w:t>
      </w:r>
      <w:r w:rsidR="00AC1770">
        <w:t xml:space="preserve"> </w:t>
      </w:r>
      <w:r w:rsidRPr="00AC1770">
        <w:t>library crate with the same name as the package, and</w:t>
      </w:r>
      <w:ins w:id="338" w:author="Carol Nichols" w:date="2019-02-15T13:51:00Z">
        <w:r w:rsidR="00C91D64">
          <w:t xml:space="preserve"> </w:t>
        </w:r>
      </w:ins>
      <w:del w:id="339" w:author="Carol Nichols" w:date="2019-02-15T13:51:00Z">
        <w:r w:rsidRPr="00AC1770" w:rsidDel="00C91D64">
          <w:delText> </w:delText>
        </w:r>
      </w:del>
      <w:r w:rsidRPr="00AC1770">
        <w:rPr>
          <w:rStyle w:val="EmphasisItalic"/>
        </w:rPr>
        <w:t>src/lib.rs</w:t>
      </w:r>
      <w:del w:id="340" w:author="Carol Nichols" w:date="2019-02-15T13:51:00Z">
        <w:r w:rsidRPr="00AC1770" w:rsidDel="00932DCF">
          <w:delText> </w:delText>
        </w:r>
      </w:del>
      <w:ins w:id="341" w:author="Carol Nichols" w:date="2019-02-15T13:51:00Z">
        <w:r w:rsidR="00932DCF">
          <w:t xml:space="preserve"> </w:t>
        </w:r>
      </w:ins>
      <w:r w:rsidRPr="00AC1770">
        <w:t>is its crate</w:t>
      </w:r>
      <w:r w:rsidR="00AC1770">
        <w:t xml:space="preserve"> </w:t>
      </w:r>
      <w:r w:rsidRPr="00AC1770">
        <w:t>root. Cargo passes the crate root files to</w:t>
      </w:r>
      <w:ins w:id="342" w:author="Carol Nichols" w:date="2019-02-15T13:51:00Z">
        <w:r w:rsidR="0001634E">
          <w:t xml:space="preserve"> </w:t>
        </w:r>
      </w:ins>
      <w:del w:id="343" w:author="Carol Nichols" w:date="2019-02-15T13:51:00Z">
        <w:r w:rsidRPr="00AC1770" w:rsidDel="0001634E">
          <w:delText> </w:delText>
        </w:r>
      </w:del>
      <w:r w:rsidRPr="00AC1770">
        <w:rPr>
          <w:rStyle w:val="Literal"/>
        </w:rPr>
        <w:t>rustc</w:t>
      </w:r>
      <w:del w:id="344" w:author="Carol Nichols" w:date="2019-02-15T13:51:00Z">
        <w:r w:rsidDel="00FB6D7A">
          <w:delText> </w:delText>
        </w:r>
      </w:del>
      <w:ins w:id="345" w:author="Carol Nichols" w:date="2019-02-15T13:51:00Z">
        <w:r w:rsidR="00FB6D7A">
          <w:t xml:space="preserve"> </w:t>
        </w:r>
      </w:ins>
      <w:r>
        <w:t xml:space="preserve">to </w:t>
      </w:r>
      <w:del w:id="346" w:author="AnneMarieW" w:date="2019-02-12T15:37:00Z">
        <w:r w:rsidDel="00E97B15">
          <w:delText xml:space="preserve">actually </w:delText>
        </w:r>
      </w:del>
      <w:r>
        <w:t>build the</w:t>
      </w:r>
      <w:r w:rsidR="00AC1770">
        <w:t xml:space="preserve"> </w:t>
      </w:r>
      <w:r>
        <w:t>library or binary.</w:t>
      </w:r>
    </w:p>
    <w:p w14:paraId="4AADAE24" w14:textId="24D5F39D" w:rsidR="003F4E38" w:rsidRDefault="003F4E38" w:rsidP="006B039B">
      <w:pPr>
        <w:pStyle w:val="Body"/>
      </w:pPr>
      <w:r w:rsidRPr="00AC1770">
        <w:t>Here, we have a package that only contains</w:t>
      </w:r>
      <w:ins w:id="347" w:author="Carol Nichols" w:date="2019-02-15T13:51:00Z">
        <w:r w:rsidR="00311362">
          <w:t xml:space="preserve"> </w:t>
        </w:r>
      </w:ins>
      <w:del w:id="348" w:author="Carol Nichols" w:date="2019-02-15T13:51:00Z">
        <w:r w:rsidRPr="00AC1770" w:rsidDel="00311362">
          <w:delText> </w:delText>
        </w:r>
      </w:del>
      <w:r w:rsidRPr="00AC1770">
        <w:rPr>
          <w:rStyle w:val="EmphasisItalic"/>
        </w:rPr>
        <w:t>src/main.rs</w:t>
      </w:r>
      <w:r w:rsidRPr="00AC1770">
        <w:t>, meaning it only</w:t>
      </w:r>
      <w:r w:rsidR="00AC1770">
        <w:t xml:space="preserve"> </w:t>
      </w:r>
      <w:r w:rsidRPr="00AC1770">
        <w:t>contains a binary crate named</w:t>
      </w:r>
      <w:ins w:id="349" w:author="Carol Nichols" w:date="2019-02-15T13:51:00Z">
        <w:r w:rsidR="00252472">
          <w:t xml:space="preserve"> </w:t>
        </w:r>
      </w:ins>
      <w:del w:id="350" w:author="Carol Nichols" w:date="2019-02-15T13:51:00Z">
        <w:r w:rsidRPr="00AC1770" w:rsidDel="00252472">
          <w:delText> </w:delText>
        </w:r>
      </w:del>
      <w:r w:rsidRPr="00AC1770">
        <w:rPr>
          <w:rStyle w:val="Literal"/>
        </w:rPr>
        <w:t>my-project</w:t>
      </w:r>
      <w:r w:rsidRPr="00AC1770">
        <w:t>. If a package contains</w:t>
      </w:r>
      <w:del w:id="351" w:author="AnneMarieW" w:date="2019-02-12T15:37:00Z">
        <w:r w:rsidRPr="00AC1770" w:rsidDel="00E97B15">
          <w:delText xml:space="preserve"> both</w:delText>
        </w:r>
      </w:del>
      <w:r w:rsidR="00AC1770">
        <w:t xml:space="preserve"> </w:t>
      </w:r>
      <w:r w:rsidRPr="00AC1770">
        <w:rPr>
          <w:rStyle w:val="EmphasisItalic"/>
        </w:rPr>
        <w:t>src/main.rs</w:t>
      </w:r>
      <w:del w:id="352" w:author="Carol Nichols" w:date="2019-02-15T13:52:00Z">
        <w:r w:rsidRPr="00AC1770" w:rsidDel="0090634D">
          <w:delText> </w:delText>
        </w:r>
      </w:del>
      <w:ins w:id="353" w:author="Carol Nichols" w:date="2019-02-15T13:51:00Z">
        <w:r w:rsidR="0090634D">
          <w:t xml:space="preserve"> </w:t>
        </w:r>
      </w:ins>
      <w:r w:rsidRPr="00AC1770">
        <w:t>and</w:t>
      </w:r>
      <w:ins w:id="354" w:author="Carol Nichols" w:date="2019-02-15T13:52:00Z">
        <w:r w:rsidR="00D47C73">
          <w:t xml:space="preserve"> </w:t>
        </w:r>
      </w:ins>
      <w:del w:id="355" w:author="Carol Nichols" w:date="2019-02-15T13:52:00Z">
        <w:r w:rsidRPr="00AC1770" w:rsidDel="00D47C73">
          <w:delText> </w:delText>
        </w:r>
      </w:del>
      <w:r w:rsidRPr="00AC1770">
        <w:rPr>
          <w:rStyle w:val="EmphasisItalic"/>
        </w:rPr>
        <w:t>src/lib.rs</w:t>
      </w:r>
      <w:r w:rsidRPr="00AC1770">
        <w:t xml:space="preserve">, </w:t>
      </w:r>
      <w:del w:id="356" w:author="AnneMarieW" w:date="2019-02-12T15:37:00Z">
        <w:r w:rsidRPr="00AC1770" w:rsidDel="00E97B15">
          <w:delText xml:space="preserve">then </w:delText>
        </w:r>
      </w:del>
      <w:r w:rsidRPr="00AC1770">
        <w:t>it has two crates: a library and a binary,</w:t>
      </w:r>
      <w:r w:rsidR="00AC1770">
        <w:t xml:space="preserve"> </w:t>
      </w:r>
      <w:r w:rsidRPr="00AC1770">
        <w:t>both with the same name as the package. A package can have multiple binary</w:t>
      </w:r>
      <w:r w:rsidR="00AC1770">
        <w:t xml:space="preserve"> </w:t>
      </w:r>
      <w:r w:rsidRPr="00AC1770">
        <w:t>crates by placing files in the</w:t>
      </w:r>
      <w:ins w:id="357" w:author="Carol Nichols" w:date="2019-02-15T13:52:00Z">
        <w:r w:rsidR="00E638EF">
          <w:t xml:space="preserve"> </w:t>
        </w:r>
      </w:ins>
      <w:del w:id="358" w:author="Carol Nichols" w:date="2019-02-15T13:52:00Z">
        <w:r w:rsidRPr="00AC1770" w:rsidDel="00E638EF">
          <w:delText> </w:delText>
        </w:r>
      </w:del>
      <w:r w:rsidRPr="00AC1770">
        <w:rPr>
          <w:rStyle w:val="EmphasisItalic"/>
        </w:rPr>
        <w:t>src/bin</w:t>
      </w:r>
      <w:del w:id="359" w:author="Carol Nichols" w:date="2019-02-15T13:52:00Z">
        <w:r w:rsidDel="00027A96">
          <w:delText> </w:delText>
        </w:r>
      </w:del>
      <w:ins w:id="360" w:author="Carol Nichols" w:date="2019-02-15T13:52:00Z">
        <w:r w:rsidR="00027A96">
          <w:t xml:space="preserve"> </w:t>
        </w:r>
      </w:ins>
      <w:r>
        <w:t>directory: each file will be a</w:t>
      </w:r>
      <w:r w:rsidR="00AC1770">
        <w:t xml:space="preserve"> </w:t>
      </w:r>
      <w:r>
        <w:t>separate binary crate.</w:t>
      </w:r>
    </w:p>
    <w:p w14:paraId="03FE6F3B" w14:textId="7D7B4A1E" w:rsidR="003F4E38" w:rsidRDefault="003F4E38" w:rsidP="006B039B">
      <w:pPr>
        <w:pStyle w:val="Body"/>
        <w:rPr>
          <w:ins w:id="361" w:author="AnneMarieW" w:date="2019-02-12T15:39:00Z"/>
        </w:rPr>
      </w:pPr>
      <w:r>
        <w:t xml:space="preserve">A crate </w:t>
      </w:r>
      <w:r w:rsidR="001977A5">
        <w:t>will group</w:t>
      </w:r>
      <w:r>
        <w:t xml:space="preserve"> related functionality together in a scope so </w:t>
      </w:r>
      <w:del w:id="362" w:author="AnneMarieW" w:date="2019-02-12T15:38:00Z">
        <w:r w:rsidDel="00900328">
          <w:delText xml:space="preserve">that </w:delText>
        </w:r>
      </w:del>
      <w:r>
        <w:t>the</w:t>
      </w:r>
      <w:r w:rsidR="00AC1770">
        <w:t xml:space="preserve"> </w:t>
      </w:r>
      <w:r>
        <w:t>functionality is easy to share between multiple projects. For example, the</w:t>
      </w:r>
      <w:r w:rsidR="00AC1770">
        <w:t xml:space="preserve"> </w:t>
      </w:r>
      <w:r w:rsidRPr="00AC1770">
        <w:rPr>
          <w:rStyle w:val="Literal"/>
        </w:rPr>
        <w:t>rand</w:t>
      </w:r>
      <w:del w:id="363" w:author="Carol Nichols" w:date="2019-02-15T13:52:00Z">
        <w:r w:rsidRPr="00AC1770" w:rsidDel="002A4BF2">
          <w:delText> </w:delText>
        </w:r>
      </w:del>
      <w:ins w:id="364" w:author="Carol Nichols" w:date="2019-02-15T13:52:00Z">
        <w:r w:rsidR="002A4BF2">
          <w:t xml:space="preserve"> </w:t>
        </w:r>
      </w:ins>
      <w:r w:rsidRPr="00AC1770">
        <w:t xml:space="preserve">crate </w:t>
      </w:r>
      <w:del w:id="365" w:author="AnneMarieW" w:date="2019-02-12T15:38:00Z">
        <w:r w:rsidRPr="00AC1770" w:rsidDel="00900328">
          <w:delText xml:space="preserve">that </w:delText>
        </w:r>
      </w:del>
      <w:r w:rsidRPr="00AC1770">
        <w:t xml:space="preserve">we used in </w:t>
      </w:r>
      <w:r w:rsidRPr="00900328">
        <w:rPr>
          <w:highlight w:val="yellow"/>
          <w:rPrChange w:id="366" w:author="AnneMarieW" w:date="2019-02-12T15:38:00Z">
            <w:rPr/>
          </w:rPrChange>
        </w:rPr>
        <w:t>Chapter 2</w:t>
      </w:r>
      <w:r w:rsidRPr="00AC1770">
        <w:t xml:space="preserve"> provides functionality </w:t>
      </w:r>
      <w:del w:id="367" w:author="AnneMarieW" w:date="2019-02-12T15:38:00Z">
        <w:r w:rsidRPr="00AC1770" w:rsidDel="00900328">
          <w:delText>having to do with</w:delText>
        </w:r>
        <w:r w:rsidR="00AC1770" w:rsidDel="00900328">
          <w:delText xml:space="preserve"> </w:delText>
        </w:r>
      </w:del>
      <w:ins w:id="368" w:author="AnneMarieW" w:date="2019-02-12T15:38:00Z">
        <w:r w:rsidR="00900328">
          <w:t xml:space="preserve">that </w:t>
        </w:r>
      </w:ins>
      <w:r w:rsidRPr="00AC1770">
        <w:t>generat</w:t>
      </w:r>
      <w:del w:id="369" w:author="AnneMarieW" w:date="2019-02-12T15:38:00Z">
        <w:r w:rsidRPr="00AC1770" w:rsidDel="00900328">
          <w:delText>ing</w:delText>
        </w:r>
      </w:del>
      <w:ins w:id="370" w:author="AnneMarieW" w:date="2019-02-12T15:38:00Z">
        <w:r w:rsidR="00900328">
          <w:t>es</w:t>
        </w:r>
      </w:ins>
      <w:r w:rsidRPr="00AC1770">
        <w:t xml:space="preserve"> random numbers. We can use that functionality in our own projects by</w:t>
      </w:r>
      <w:r w:rsidR="00AC1770">
        <w:t xml:space="preserve"> </w:t>
      </w:r>
      <w:r w:rsidRPr="00AC1770">
        <w:t>bringing the</w:t>
      </w:r>
      <w:ins w:id="371" w:author="Carol Nichols" w:date="2019-02-15T13:52:00Z">
        <w:r w:rsidR="005302FB">
          <w:t xml:space="preserve"> </w:t>
        </w:r>
      </w:ins>
      <w:del w:id="372" w:author="Carol Nichols" w:date="2019-02-15T13:52:00Z">
        <w:r w:rsidRPr="00AC1770" w:rsidDel="005302FB">
          <w:delText> </w:delText>
        </w:r>
      </w:del>
      <w:r w:rsidRPr="00AC1770">
        <w:rPr>
          <w:rStyle w:val="Literal"/>
        </w:rPr>
        <w:t>rand</w:t>
      </w:r>
      <w:del w:id="373" w:author="Carol Nichols" w:date="2019-02-15T13:52:00Z">
        <w:r w:rsidRPr="00AC1770" w:rsidDel="005302FB">
          <w:delText> </w:delText>
        </w:r>
      </w:del>
      <w:ins w:id="374" w:author="Carol Nichols" w:date="2019-02-15T13:52:00Z">
        <w:r w:rsidR="005302FB">
          <w:t xml:space="preserve"> </w:t>
        </w:r>
      </w:ins>
      <w:r w:rsidRPr="00AC1770">
        <w:t xml:space="preserve">crate into our project’s scope. All </w:t>
      </w:r>
      <w:del w:id="375" w:author="AnneMarieW" w:date="2019-02-12T15:39:00Z">
        <w:r w:rsidRPr="00AC1770" w:rsidDel="00900328">
          <w:delText xml:space="preserve">of </w:delText>
        </w:r>
      </w:del>
      <w:r w:rsidRPr="00AC1770">
        <w:t>the functionality</w:t>
      </w:r>
      <w:r w:rsidR="00AC1770">
        <w:t xml:space="preserve"> </w:t>
      </w:r>
      <w:r w:rsidRPr="00AC1770">
        <w:t>provided by the</w:t>
      </w:r>
      <w:ins w:id="376" w:author="Carol Nichols" w:date="2019-02-15T13:52:00Z">
        <w:r w:rsidR="00A138AB">
          <w:t xml:space="preserve"> </w:t>
        </w:r>
      </w:ins>
      <w:del w:id="377" w:author="Carol Nichols" w:date="2019-02-15T13:52:00Z">
        <w:r w:rsidRPr="00AC1770" w:rsidDel="00A138AB">
          <w:delText> </w:delText>
        </w:r>
      </w:del>
      <w:r w:rsidRPr="00AC1770">
        <w:rPr>
          <w:rStyle w:val="Literal"/>
        </w:rPr>
        <w:t>rand</w:t>
      </w:r>
      <w:del w:id="378" w:author="Carol Nichols" w:date="2019-02-15T13:52:00Z">
        <w:r w:rsidRPr="00AC1770" w:rsidDel="00A138AB">
          <w:delText> </w:delText>
        </w:r>
      </w:del>
      <w:ins w:id="379" w:author="Carol Nichols" w:date="2019-02-15T13:52:00Z">
        <w:r w:rsidR="00A138AB">
          <w:t xml:space="preserve"> </w:t>
        </w:r>
      </w:ins>
      <w:r w:rsidRPr="00AC1770">
        <w:t>crate is accessible through the crate’s name,</w:t>
      </w:r>
      <w:ins w:id="380" w:author="Carol Nichols" w:date="2019-02-15T13:52:00Z">
        <w:r w:rsidR="00050C9D">
          <w:t xml:space="preserve"> </w:t>
        </w:r>
      </w:ins>
      <w:del w:id="381" w:author="Carol Nichols" w:date="2019-02-15T13:52:00Z">
        <w:r w:rsidRPr="00AC1770" w:rsidDel="00050C9D">
          <w:delText> </w:delText>
        </w:r>
      </w:del>
      <w:r w:rsidRPr="00AC1770">
        <w:rPr>
          <w:rStyle w:val="Literal"/>
        </w:rPr>
        <w:t>rand</w:t>
      </w:r>
      <w:r>
        <w:t>.</w:t>
      </w:r>
    </w:p>
    <w:p w14:paraId="52FDCDE0" w14:textId="77777777" w:rsidR="00900328" w:rsidRDefault="00FE5A58">
      <w:pPr>
        <w:pStyle w:val="ProductionDirective"/>
        <w:pPrChange w:id="382" w:author="AnneMarieW" w:date="2019-02-12T15:39:00Z">
          <w:pPr>
            <w:pStyle w:val="Body"/>
          </w:pPr>
        </w:pPrChange>
      </w:pPr>
      <w:ins w:id="383" w:author="AnneMarieW" w:date="2019-02-12T15:39:00Z">
        <w:r>
          <w:t>prod: check xref</w:t>
        </w:r>
      </w:ins>
    </w:p>
    <w:p w14:paraId="6DCFE0FD" w14:textId="127A27A9" w:rsidR="003F4E38" w:rsidRDefault="003F4E38" w:rsidP="006B039B">
      <w:pPr>
        <w:pStyle w:val="Body"/>
      </w:pPr>
      <w:del w:id="384" w:author="Liz" w:date="2019-02-06T17:29:00Z">
        <w:r w:rsidDel="001977A5">
          <w:delText>In addition to making it clear whether functionality is defined in our crate or</w:delText>
        </w:r>
        <w:r w:rsidR="00AC1770" w:rsidDel="001977A5">
          <w:delText xml:space="preserve"> </w:delText>
        </w:r>
        <w:r w:rsidDel="001977A5">
          <w:delText>the </w:delText>
        </w:r>
        <w:r w:rsidRPr="00AC1770" w:rsidDel="001977A5">
          <w:rPr>
            <w:rStyle w:val="Literal"/>
          </w:rPr>
          <w:delText>rand</w:delText>
        </w:r>
        <w:r w:rsidRPr="00AC1770" w:rsidDel="001977A5">
          <w:delText> crate, k</w:delText>
        </w:r>
      </w:del>
      <w:ins w:id="385" w:author="Liz" w:date="2019-02-06T17:29:00Z">
        <w:r w:rsidR="001977A5">
          <w:t>K</w:t>
        </w:r>
      </w:ins>
      <w:r w:rsidRPr="00AC1770">
        <w:t>eeping a crate’s functionality in its own scope</w:t>
      </w:r>
      <w:ins w:id="386" w:author="Liz" w:date="2019-02-06T17:30:00Z">
        <w:r w:rsidR="001977A5">
          <w:t xml:space="preserve"> </w:t>
        </w:r>
        <w:del w:id="387" w:author="AnneMarieW" w:date="2019-02-12T15:40:00Z">
          <w:r w:rsidR="001977A5" w:rsidDel="00F94658">
            <w:delText xml:space="preserve">makes it clear </w:delText>
          </w:r>
        </w:del>
      </w:ins>
      <w:ins w:id="388" w:author="AnneMarieW" w:date="2019-02-12T15:40:00Z">
        <w:r w:rsidR="00F94658">
          <w:t xml:space="preserve">clarifies </w:t>
        </w:r>
      </w:ins>
      <w:ins w:id="389" w:author="Liz" w:date="2019-02-06T17:30:00Z">
        <w:r w:rsidR="001977A5">
          <w:t>whether particular functionality is define</w:t>
        </w:r>
      </w:ins>
      <w:ins w:id="390" w:author="AnneMarieW" w:date="2019-02-12T15:39:00Z">
        <w:r w:rsidR="00FE5A58">
          <w:t>d</w:t>
        </w:r>
      </w:ins>
      <w:ins w:id="391" w:author="Liz" w:date="2019-02-06T17:30:00Z">
        <w:r w:rsidR="001977A5">
          <w:t xml:space="preserve"> in our crate or the </w:t>
        </w:r>
        <w:r w:rsidR="001977A5" w:rsidRPr="001977A5">
          <w:rPr>
            <w:rStyle w:val="Literal"/>
            <w:rPrChange w:id="392" w:author="Liz" w:date="2019-02-06T17:30:00Z">
              <w:rPr/>
            </w:rPrChange>
          </w:rPr>
          <w:t>rand</w:t>
        </w:r>
        <w:r w:rsidR="001977A5">
          <w:t xml:space="preserve"> crate</w:t>
        </w:r>
        <w:del w:id="393" w:author="AnneMarieW" w:date="2019-02-12T15:40:00Z">
          <w:r w:rsidR="001977A5" w:rsidDel="00F94658">
            <w:delText>,</w:delText>
          </w:r>
        </w:del>
        <w:r w:rsidR="001977A5">
          <w:t xml:space="preserve"> and</w:t>
        </w:r>
      </w:ins>
      <w:r w:rsidRPr="00AC1770">
        <w:t xml:space="preserve"> prevents</w:t>
      </w:r>
      <w:r w:rsidR="00AC1770">
        <w:t xml:space="preserve"> </w:t>
      </w:r>
      <w:ins w:id="394" w:author="AnneMarieW" w:date="2019-02-12T15:39:00Z">
        <w:r w:rsidR="00FE5A58">
          <w:t xml:space="preserve">potential </w:t>
        </w:r>
      </w:ins>
      <w:r w:rsidRPr="00AC1770">
        <w:t>conflicts</w:t>
      </w:r>
      <w:del w:id="395" w:author="AnneMarieW" w:date="2019-02-12T15:39:00Z">
        <w:r w:rsidRPr="00AC1770" w:rsidDel="00FE5A58">
          <w:delText xml:space="preserve"> that could arise</w:delText>
        </w:r>
      </w:del>
      <w:r w:rsidRPr="00AC1770">
        <w:t>. For example, the</w:t>
      </w:r>
      <w:ins w:id="396" w:author="Carol Nichols" w:date="2019-02-15T13:53:00Z">
        <w:r w:rsidR="006A6044">
          <w:t xml:space="preserve"> </w:t>
        </w:r>
      </w:ins>
      <w:del w:id="397" w:author="Carol Nichols" w:date="2019-02-15T13:53:00Z">
        <w:r w:rsidRPr="00AC1770" w:rsidDel="006A6044">
          <w:delText> </w:delText>
        </w:r>
      </w:del>
      <w:r w:rsidRPr="00AC1770">
        <w:rPr>
          <w:rStyle w:val="Literal"/>
        </w:rPr>
        <w:t>rand</w:t>
      </w:r>
      <w:del w:id="398" w:author="Carol Nichols" w:date="2019-02-15T13:53:00Z">
        <w:r w:rsidRPr="00AC1770" w:rsidDel="00AA5129">
          <w:delText> </w:delText>
        </w:r>
      </w:del>
      <w:ins w:id="399" w:author="Carol Nichols" w:date="2019-02-15T13:53:00Z">
        <w:r w:rsidR="00AA5129">
          <w:t xml:space="preserve"> </w:t>
        </w:r>
      </w:ins>
      <w:r w:rsidRPr="00AC1770">
        <w:t>crate provides a trait</w:t>
      </w:r>
      <w:r w:rsidR="00AC1770">
        <w:t xml:space="preserve"> </w:t>
      </w:r>
      <w:r w:rsidRPr="00AC1770">
        <w:t>named</w:t>
      </w:r>
      <w:ins w:id="400" w:author="Carol Nichols" w:date="2019-02-15T13:53:00Z">
        <w:r w:rsidR="00F16F46">
          <w:t xml:space="preserve"> </w:t>
        </w:r>
      </w:ins>
      <w:del w:id="401" w:author="Carol Nichols" w:date="2019-02-15T13:53:00Z">
        <w:r w:rsidRPr="00AC1770" w:rsidDel="00F16F46">
          <w:delText> </w:delText>
        </w:r>
      </w:del>
      <w:r w:rsidRPr="00AC1770">
        <w:rPr>
          <w:rStyle w:val="Literal"/>
        </w:rPr>
        <w:t>Rng</w:t>
      </w:r>
      <w:r w:rsidRPr="00AC1770">
        <w:t>. We can also define a</w:t>
      </w:r>
      <w:ins w:id="402" w:author="Carol Nichols" w:date="2019-02-15T13:53:00Z">
        <w:r w:rsidR="0063159E">
          <w:t xml:space="preserve"> </w:t>
        </w:r>
      </w:ins>
      <w:del w:id="403" w:author="Carol Nichols" w:date="2019-02-15T13:53:00Z">
        <w:r w:rsidRPr="00AC1770" w:rsidDel="0063159E">
          <w:delText> </w:delText>
        </w:r>
      </w:del>
      <w:r w:rsidRPr="00AC1770">
        <w:rPr>
          <w:rStyle w:val="Literal"/>
        </w:rPr>
        <w:t>struct</w:t>
      </w:r>
      <w:del w:id="404" w:author="Carol Nichols" w:date="2019-02-15T13:53:00Z">
        <w:r w:rsidRPr="00AC1770" w:rsidDel="00C05583">
          <w:delText> </w:delText>
        </w:r>
      </w:del>
      <w:ins w:id="405" w:author="Carol Nichols" w:date="2019-02-15T13:53:00Z">
        <w:r w:rsidR="00C05583">
          <w:t xml:space="preserve"> </w:t>
        </w:r>
      </w:ins>
      <w:r w:rsidRPr="00AC1770">
        <w:t>named</w:t>
      </w:r>
      <w:ins w:id="406" w:author="Carol Nichols" w:date="2019-02-15T13:53:00Z">
        <w:r w:rsidR="00AD0939">
          <w:t xml:space="preserve"> </w:t>
        </w:r>
      </w:ins>
      <w:del w:id="407" w:author="Carol Nichols" w:date="2019-02-15T13:53:00Z">
        <w:r w:rsidRPr="00AC1770" w:rsidDel="00AD0939">
          <w:delText> </w:delText>
        </w:r>
      </w:del>
      <w:r w:rsidRPr="00AC1770">
        <w:rPr>
          <w:rStyle w:val="Literal"/>
        </w:rPr>
        <w:t>Rng</w:t>
      </w:r>
      <w:del w:id="408" w:author="Carol Nichols" w:date="2019-02-15T13:53:00Z">
        <w:r w:rsidRPr="00AC1770" w:rsidDel="00466828">
          <w:delText> </w:delText>
        </w:r>
      </w:del>
      <w:ins w:id="409" w:author="Carol Nichols" w:date="2019-02-15T13:53:00Z">
        <w:r w:rsidR="00466828">
          <w:t xml:space="preserve"> </w:t>
        </w:r>
      </w:ins>
      <w:r w:rsidRPr="00AC1770">
        <w:t>in our own crate.</w:t>
      </w:r>
      <w:r w:rsidR="00AC1770">
        <w:t xml:space="preserve"> </w:t>
      </w:r>
      <w:r w:rsidRPr="00AC1770">
        <w:t>Because a crate’s functionality is namespaced in its own scope, when we add</w:t>
      </w:r>
      <w:r w:rsidR="00AC1770">
        <w:t xml:space="preserve"> </w:t>
      </w:r>
      <w:r w:rsidRPr="00AC1770">
        <w:rPr>
          <w:rStyle w:val="Literal"/>
        </w:rPr>
        <w:t>rand</w:t>
      </w:r>
      <w:del w:id="410" w:author="Carol Nichols" w:date="2019-02-15T13:53:00Z">
        <w:r w:rsidRPr="00AC1770" w:rsidDel="009B2A16">
          <w:delText> </w:delText>
        </w:r>
      </w:del>
      <w:ins w:id="411" w:author="Carol Nichols" w:date="2019-02-15T13:53:00Z">
        <w:r w:rsidR="009B2A16">
          <w:t xml:space="preserve"> </w:t>
        </w:r>
      </w:ins>
      <w:r w:rsidRPr="00AC1770">
        <w:t>as a dependency, the compiler isn’t confused about what the name</w:t>
      </w:r>
      <w:ins w:id="412" w:author="Carol Nichols" w:date="2019-02-15T13:53:00Z">
        <w:r w:rsidR="00224566">
          <w:t xml:space="preserve"> </w:t>
        </w:r>
      </w:ins>
      <w:del w:id="413" w:author="Carol Nichols" w:date="2019-02-15T13:53:00Z">
        <w:r w:rsidRPr="00AC1770" w:rsidDel="00224566">
          <w:delText> </w:delText>
        </w:r>
      </w:del>
      <w:r w:rsidRPr="00AC1770">
        <w:rPr>
          <w:rStyle w:val="Literal"/>
        </w:rPr>
        <w:t>Rng</w:t>
      </w:r>
      <w:r w:rsidR="00AC1770">
        <w:t xml:space="preserve"> </w:t>
      </w:r>
      <w:r w:rsidRPr="00AC1770">
        <w:t>refers to. In our crate, it refers to the</w:t>
      </w:r>
      <w:ins w:id="414" w:author="Carol Nichols" w:date="2019-02-15T13:53:00Z">
        <w:r w:rsidR="00D728AB">
          <w:t xml:space="preserve"> </w:t>
        </w:r>
      </w:ins>
      <w:del w:id="415" w:author="Carol Nichols" w:date="2019-02-15T13:53:00Z">
        <w:r w:rsidRPr="00AC1770" w:rsidDel="00D728AB">
          <w:delText> </w:delText>
        </w:r>
      </w:del>
      <w:r w:rsidRPr="00AC1770">
        <w:rPr>
          <w:rStyle w:val="Literal"/>
        </w:rPr>
        <w:t>struct Rng</w:t>
      </w:r>
      <w:del w:id="416" w:author="Carol Nichols" w:date="2019-02-15T13:54:00Z">
        <w:r w:rsidRPr="00AC1770" w:rsidDel="00386066">
          <w:delText> </w:delText>
        </w:r>
      </w:del>
      <w:ins w:id="417" w:author="Carol Nichols" w:date="2019-02-15T13:54:00Z">
        <w:r w:rsidR="00386066">
          <w:t xml:space="preserve"> </w:t>
        </w:r>
      </w:ins>
      <w:r w:rsidRPr="00AC1770">
        <w:t xml:space="preserve">that we defined. </w:t>
      </w:r>
      <w:ins w:id="418" w:author="Liz" w:date="2019-02-06T17:33:00Z">
        <w:r w:rsidR="001977A5">
          <w:t xml:space="preserve">We would access </w:t>
        </w:r>
      </w:ins>
      <w:del w:id="419" w:author="Liz" w:date="2019-02-06T17:34:00Z">
        <w:r w:rsidRPr="00AC1770" w:rsidDel="001977A5">
          <w:delText>T</w:delText>
        </w:r>
      </w:del>
      <w:ins w:id="420" w:author="Liz" w:date="2019-02-06T17:34:00Z">
        <w:r w:rsidR="001977A5">
          <w:t>t</w:t>
        </w:r>
      </w:ins>
      <w:r w:rsidRPr="00AC1770">
        <w:t>he</w:t>
      </w:r>
      <w:r w:rsidR="00AC1770">
        <w:t xml:space="preserve"> </w:t>
      </w:r>
      <w:r w:rsidRPr="00AC1770">
        <w:rPr>
          <w:rStyle w:val="Literal"/>
        </w:rPr>
        <w:t>Rng</w:t>
      </w:r>
      <w:del w:id="421" w:author="Carol Nichols" w:date="2019-02-15T13:54:00Z">
        <w:r w:rsidRPr="00AC1770" w:rsidDel="0010173C">
          <w:delText> </w:delText>
        </w:r>
      </w:del>
      <w:ins w:id="422" w:author="Carol Nichols" w:date="2019-02-15T13:54:00Z">
        <w:r w:rsidR="0010173C">
          <w:t xml:space="preserve"> </w:t>
        </w:r>
      </w:ins>
      <w:r w:rsidRPr="00AC1770">
        <w:t>trait from the</w:t>
      </w:r>
      <w:ins w:id="423" w:author="Carol Nichols" w:date="2019-02-15T13:54:00Z">
        <w:r w:rsidR="001A07DE">
          <w:t xml:space="preserve"> </w:t>
        </w:r>
      </w:ins>
      <w:del w:id="424" w:author="Carol Nichols" w:date="2019-02-15T13:54:00Z">
        <w:r w:rsidRPr="00AC1770" w:rsidDel="001A07DE">
          <w:delText> </w:delText>
        </w:r>
      </w:del>
      <w:r w:rsidRPr="00AC1770">
        <w:rPr>
          <w:rStyle w:val="Literal"/>
        </w:rPr>
        <w:t>rand</w:t>
      </w:r>
      <w:del w:id="425" w:author="Carol Nichols" w:date="2019-02-15T13:54:00Z">
        <w:r w:rsidRPr="00AC1770" w:rsidDel="00B20827">
          <w:delText> </w:delText>
        </w:r>
      </w:del>
      <w:ins w:id="426" w:author="Carol Nichols" w:date="2019-02-15T13:54:00Z">
        <w:r w:rsidR="00B20827">
          <w:t xml:space="preserve"> </w:t>
        </w:r>
      </w:ins>
      <w:r w:rsidRPr="00AC1770">
        <w:t xml:space="preserve">crate </w:t>
      </w:r>
      <w:del w:id="427" w:author="Liz" w:date="2019-02-06T17:34:00Z">
        <w:r w:rsidRPr="00AC1770" w:rsidDel="001977A5">
          <w:delText xml:space="preserve">is accessible </w:delText>
        </w:r>
      </w:del>
      <w:r w:rsidRPr="00AC1770">
        <w:t>as</w:t>
      </w:r>
      <w:ins w:id="428" w:author="Carol Nichols" w:date="2019-02-15T13:54:00Z">
        <w:r w:rsidR="00384962">
          <w:t xml:space="preserve"> </w:t>
        </w:r>
      </w:ins>
      <w:del w:id="429" w:author="Carol Nichols" w:date="2019-02-15T13:54:00Z">
        <w:r w:rsidRPr="00AC1770" w:rsidDel="00384962">
          <w:delText> </w:delText>
        </w:r>
      </w:del>
      <w:proofErr w:type="gramStart"/>
      <w:r w:rsidRPr="00AC1770">
        <w:rPr>
          <w:rStyle w:val="Literal"/>
        </w:rPr>
        <w:t>rand::</w:t>
      </w:r>
      <w:proofErr w:type="gramEnd"/>
      <w:r w:rsidRPr="00AC1770">
        <w:rPr>
          <w:rStyle w:val="Literal"/>
        </w:rPr>
        <w:t>Rng</w:t>
      </w:r>
      <w:r>
        <w:t>.</w:t>
      </w:r>
    </w:p>
    <w:p w14:paraId="5AF74936" w14:textId="77777777" w:rsidR="003F4E38" w:rsidRDefault="003F4E38" w:rsidP="006B039B">
      <w:pPr>
        <w:pStyle w:val="Body"/>
      </w:pPr>
      <w:del w:id="430" w:author="AnneMarieW" w:date="2019-02-12T15:41:00Z">
        <w:r w:rsidDel="00F94658">
          <w:lastRenderedPageBreak/>
          <w:delText>Now that we’ve covered crates, l</w:delText>
        </w:r>
      </w:del>
      <w:ins w:id="431" w:author="AnneMarieW" w:date="2019-02-12T15:41:00Z">
        <w:r w:rsidR="00F94658">
          <w:t>L</w:t>
        </w:r>
      </w:ins>
      <w:r>
        <w:t xml:space="preserve">et’s </w:t>
      </w:r>
      <w:ins w:id="432" w:author="AnneMarieW" w:date="2019-02-12T15:41:00Z">
        <w:r w:rsidR="00F94658">
          <w:t xml:space="preserve">move on and </w:t>
        </w:r>
      </w:ins>
      <w:r>
        <w:t>talk about the module system!</w:t>
      </w:r>
    </w:p>
    <w:p w14:paraId="5BC08DD5" w14:textId="77777777" w:rsidR="003F4E38" w:rsidRDefault="003F4E38" w:rsidP="00AC1770">
      <w:pPr>
        <w:pStyle w:val="HeadA"/>
      </w:pPr>
      <w:bookmarkStart w:id="433" w:name="defining-modules-to-control-scope-and-pr"/>
      <w:bookmarkStart w:id="434" w:name="_Toc1404760"/>
      <w:bookmarkEnd w:id="433"/>
      <w:r>
        <w:t>Defining Modules to Control Scope and Privacy</w:t>
      </w:r>
      <w:bookmarkEnd w:id="434"/>
    </w:p>
    <w:p w14:paraId="050E0FD4" w14:textId="17936547" w:rsidR="003F4E38" w:rsidRDefault="003F4E38" w:rsidP="00AC1770">
      <w:pPr>
        <w:pStyle w:val="BodyFirst"/>
      </w:pPr>
      <w:r w:rsidRPr="00AC1770">
        <w:t xml:space="preserve">In this section, we’ll talk about modules and </w:t>
      </w:r>
      <w:del w:id="435" w:author="AnneMarieW" w:date="2019-02-13T09:30:00Z">
        <w:r w:rsidRPr="00AC1770" w:rsidDel="0094601F">
          <w:delText xml:space="preserve">the </w:delText>
        </w:r>
      </w:del>
      <w:r w:rsidRPr="00AC1770">
        <w:t xml:space="preserve">other </w:t>
      </w:r>
      <w:del w:id="436" w:author="AnneMarieW" w:date="2019-02-13T09:30:00Z">
        <w:r w:rsidRPr="00AC1770" w:rsidDel="0094601F">
          <w:delText>aspects that are</w:delText>
        </w:r>
        <w:r w:rsidR="00AC1770" w:rsidDel="0094601F">
          <w:delText xml:space="preserve"> </w:delText>
        </w:r>
        <w:r w:rsidRPr="00AC1770" w:rsidDel="0094601F">
          <w:delText xml:space="preserve">considered </w:delText>
        </w:r>
      </w:del>
      <w:r w:rsidRPr="00AC1770">
        <w:t>part</w:t>
      </w:r>
      <w:ins w:id="437" w:author="AnneMarieW" w:date="2019-02-13T09:30:00Z">
        <w:r w:rsidR="0094601F">
          <w:t>s</w:t>
        </w:r>
      </w:ins>
      <w:r w:rsidRPr="00AC1770">
        <w:t xml:space="preserve"> of the module system, namely</w:t>
      </w:r>
      <w:ins w:id="438" w:author="Carol Nichols" w:date="2019-02-15T13:54:00Z">
        <w:r w:rsidR="00417F51">
          <w:t xml:space="preserve"> </w:t>
        </w:r>
      </w:ins>
      <w:del w:id="439" w:author="Carol Nichols" w:date="2019-02-15T13:54:00Z">
        <w:r w:rsidRPr="00AC1770" w:rsidDel="00417F51">
          <w:delText> </w:delText>
        </w:r>
      </w:del>
      <w:r w:rsidRPr="00AC1770">
        <w:rPr>
          <w:rStyle w:val="EmphasisItalic"/>
        </w:rPr>
        <w:t>paths</w:t>
      </w:r>
      <w:del w:id="440" w:author="Carol Nichols" w:date="2019-02-15T13:54:00Z">
        <w:r w:rsidRPr="00AC1770" w:rsidDel="00AE3830">
          <w:delText> </w:delText>
        </w:r>
      </w:del>
      <w:ins w:id="441" w:author="Carol Nichols" w:date="2019-02-15T13:54:00Z">
        <w:r w:rsidR="00AE3830">
          <w:t xml:space="preserve"> </w:t>
        </w:r>
      </w:ins>
      <w:r w:rsidRPr="00AC1770">
        <w:t>that allow you to name</w:t>
      </w:r>
      <w:r w:rsidR="00AC1770">
        <w:t xml:space="preserve"> </w:t>
      </w:r>
      <w:r w:rsidRPr="00AC1770">
        <w:t>items; the</w:t>
      </w:r>
      <w:ins w:id="442" w:author="Carol Nichols" w:date="2019-02-15T13:54:00Z">
        <w:r w:rsidR="00636D9F">
          <w:t xml:space="preserve"> </w:t>
        </w:r>
      </w:ins>
      <w:del w:id="443" w:author="Carol Nichols" w:date="2019-02-15T13:54:00Z">
        <w:r w:rsidRPr="00AC1770" w:rsidDel="00636D9F">
          <w:delText> </w:delText>
        </w:r>
      </w:del>
      <w:r w:rsidRPr="00AC1770">
        <w:rPr>
          <w:rStyle w:val="Literal"/>
        </w:rPr>
        <w:t>use</w:t>
      </w:r>
      <w:del w:id="444" w:author="Carol Nichols" w:date="2019-02-15T13:54:00Z">
        <w:r w:rsidRPr="00AC1770" w:rsidDel="000179F9">
          <w:delText> </w:delText>
        </w:r>
      </w:del>
      <w:ins w:id="445" w:author="Carol Nichols" w:date="2019-02-15T13:54:00Z">
        <w:r w:rsidR="000179F9">
          <w:t xml:space="preserve"> </w:t>
        </w:r>
      </w:ins>
      <w:r w:rsidRPr="00AC1770">
        <w:t>keyword that brings a path into scope; and the</w:t>
      </w:r>
      <w:ins w:id="446" w:author="Carol Nichols" w:date="2019-02-15T13:54:00Z">
        <w:r w:rsidR="00E436C2">
          <w:t xml:space="preserve"> </w:t>
        </w:r>
      </w:ins>
      <w:del w:id="447" w:author="Carol Nichols" w:date="2019-02-15T13:54:00Z">
        <w:r w:rsidRPr="00AC1770" w:rsidDel="00E436C2">
          <w:delText> </w:delText>
        </w:r>
      </w:del>
      <w:r w:rsidRPr="00AC1770">
        <w:rPr>
          <w:rStyle w:val="Literal"/>
        </w:rPr>
        <w:t>pub</w:t>
      </w:r>
      <w:del w:id="448" w:author="Carol Nichols" w:date="2019-02-15T13:54:00Z">
        <w:r w:rsidRPr="00AC1770" w:rsidDel="00C97FEF">
          <w:delText> </w:delText>
        </w:r>
      </w:del>
      <w:ins w:id="449" w:author="Carol Nichols" w:date="2019-02-15T13:54:00Z">
        <w:r w:rsidR="00C97FEF">
          <w:t xml:space="preserve"> </w:t>
        </w:r>
      </w:ins>
      <w:r w:rsidRPr="00AC1770">
        <w:t>keyword</w:t>
      </w:r>
      <w:r w:rsidR="00AC1770">
        <w:t xml:space="preserve"> </w:t>
      </w:r>
      <w:r w:rsidRPr="00AC1770">
        <w:t xml:space="preserve">to make items public. We’ll also </w:t>
      </w:r>
      <w:del w:id="450" w:author="AnneMarieW" w:date="2019-02-13T09:30:00Z">
        <w:r w:rsidRPr="00AC1770" w:rsidDel="0094601F">
          <w:delText>cover</w:delText>
        </w:r>
      </w:del>
      <w:ins w:id="451" w:author="AnneMarieW" w:date="2019-02-13T09:30:00Z">
        <w:r w:rsidR="0094601F">
          <w:t>discuss</w:t>
        </w:r>
      </w:ins>
      <w:r w:rsidRPr="00AC1770">
        <w:t xml:space="preserve"> using the</w:t>
      </w:r>
      <w:ins w:id="452" w:author="Carol Nichols" w:date="2019-02-15T13:54:00Z">
        <w:r w:rsidR="00995CBE">
          <w:t xml:space="preserve"> </w:t>
        </w:r>
      </w:ins>
      <w:del w:id="453" w:author="Carol Nichols" w:date="2019-02-15T13:54:00Z">
        <w:r w:rsidRPr="00AC1770" w:rsidDel="00995CBE">
          <w:delText> </w:delText>
        </w:r>
      </w:del>
      <w:r w:rsidRPr="00AC1770">
        <w:rPr>
          <w:rStyle w:val="Literal"/>
        </w:rPr>
        <w:t>as</w:t>
      </w:r>
      <w:del w:id="454" w:author="Carol Nichols" w:date="2019-02-15T13:55:00Z">
        <w:r w:rsidDel="00297B3D">
          <w:delText> </w:delText>
        </w:r>
      </w:del>
      <w:ins w:id="455" w:author="Carol Nichols" w:date="2019-02-15T13:55:00Z">
        <w:r w:rsidR="00297B3D">
          <w:t xml:space="preserve"> </w:t>
        </w:r>
      </w:ins>
      <w:r>
        <w:t>keyword, external</w:t>
      </w:r>
      <w:r w:rsidR="00AC1770">
        <w:t xml:space="preserve"> </w:t>
      </w:r>
      <w:r>
        <w:t xml:space="preserve">packages, and the glob operator. For now, </w:t>
      </w:r>
      <w:ins w:id="456" w:author="AnneMarieW" w:date="2019-02-13T09:29:00Z">
        <w:r w:rsidR="0094601F">
          <w:t xml:space="preserve">let’s focus on </w:t>
        </w:r>
      </w:ins>
      <w:r>
        <w:t>modules!</w:t>
      </w:r>
    </w:p>
    <w:p w14:paraId="0781FDA1" w14:textId="5F433407" w:rsidR="003F4E38" w:rsidRDefault="003F4E38" w:rsidP="006B039B">
      <w:pPr>
        <w:pStyle w:val="Body"/>
      </w:pPr>
      <w:r w:rsidRPr="00AC1770">
        <w:rPr>
          <w:rStyle w:val="EmphasisItalic"/>
        </w:rPr>
        <w:t>Modules</w:t>
      </w:r>
      <w:del w:id="457" w:author="Carol Nichols" w:date="2019-02-15T13:55:00Z">
        <w:r w:rsidDel="00E844EF">
          <w:delText> </w:delText>
        </w:r>
      </w:del>
      <w:ins w:id="458" w:author="Carol Nichols" w:date="2019-02-15T13:55:00Z">
        <w:r w:rsidR="00E844EF">
          <w:t xml:space="preserve"> </w:t>
        </w:r>
      </w:ins>
      <w:r>
        <w:t>let us organize code within a crate into groups for readability and</w:t>
      </w:r>
      <w:r w:rsidR="00AC1770">
        <w:t xml:space="preserve"> </w:t>
      </w:r>
      <w:r>
        <w:t>easy re</w:t>
      </w:r>
      <w:del w:id="459" w:author="AnneMarieW" w:date="2019-02-13T09:31:00Z">
        <w:r w:rsidDel="0094601F">
          <w:delText>-</w:delText>
        </w:r>
      </w:del>
      <w:r>
        <w:t xml:space="preserve">use. Modules </w:t>
      </w:r>
      <w:del w:id="460" w:author="AnneMarieW" w:date="2019-02-13T09:31:00Z">
        <w:r w:rsidDel="0094601F">
          <w:delText xml:space="preserve">are </w:delText>
        </w:r>
      </w:del>
      <w:r>
        <w:t xml:space="preserve">also </w:t>
      </w:r>
      <w:del w:id="461" w:author="AnneMarieW" w:date="2019-02-13T09:31:00Z">
        <w:r w:rsidDel="0094601F">
          <w:delText xml:space="preserve">what </w:delText>
        </w:r>
      </w:del>
      <w:r>
        <w:t>control the</w:t>
      </w:r>
      <w:ins w:id="462" w:author="Carol Nichols" w:date="2019-02-15T13:55:00Z">
        <w:r w:rsidR="00EC6CDD">
          <w:t xml:space="preserve"> </w:t>
        </w:r>
      </w:ins>
      <w:del w:id="463" w:author="Carol Nichols" w:date="2019-02-15T13:55:00Z">
        <w:r w:rsidDel="00EC6CDD">
          <w:delText> </w:delText>
        </w:r>
      </w:del>
      <w:r w:rsidRPr="00AC1770">
        <w:rPr>
          <w:rStyle w:val="EmphasisItalic"/>
        </w:rPr>
        <w:t>privacy</w:t>
      </w:r>
      <w:del w:id="464" w:author="Carol Nichols" w:date="2019-02-15T13:55:00Z">
        <w:r w:rsidDel="00CA15CC">
          <w:delText> </w:delText>
        </w:r>
      </w:del>
      <w:ins w:id="465" w:author="Carol Nichols" w:date="2019-02-15T13:55:00Z">
        <w:r w:rsidR="00CA15CC">
          <w:t xml:space="preserve"> </w:t>
        </w:r>
      </w:ins>
      <w:r>
        <w:t>of items, which is</w:t>
      </w:r>
      <w:r w:rsidR="00AC1770">
        <w:t xml:space="preserve"> </w:t>
      </w:r>
      <w:r>
        <w:t xml:space="preserve">whether an item </w:t>
      </w:r>
      <w:del w:id="466" w:author="AnneMarieW" w:date="2019-02-13T09:32:00Z">
        <w:r w:rsidDel="0094601F">
          <w:delText xml:space="preserve">is allowed to </w:delText>
        </w:r>
      </w:del>
      <w:ins w:id="467" w:author="AnneMarieW" w:date="2019-02-13T09:32:00Z">
        <w:r w:rsidR="0094601F">
          <w:t xml:space="preserve">can </w:t>
        </w:r>
      </w:ins>
      <w:r>
        <w:t>be used by outside code (</w:t>
      </w:r>
      <w:r w:rsidRPr="00AC1770">
        <w:rPr>
          <w:rStyle w:val="EmphasisItalic"/>
        </w:rPr>
        <w:t>public</w:t>
      </w:r>
      <w:r>
        <w:t>) or whether</w:t>
      </w:r>
      <w:r w:rsidR="00AC1770">
        <w:t xml:space="preserve"> </w:t>
      </w:r>
      <w:r>
        <w:t>it’s an internal implementation detail and not available for outside use</w:t>
      </w:r>
      <w:r w:rsidR="00AC1770">
        <w:t xml:space="preserve"> </w:t>
      </w:r>
      <w:r>
        <w:t>(</w:t>
      </w:r>
      <w:r w:rsidRPr="00AC1770">
        <w:rPr>
          <w:rStyle w:val="EmphasisItalic"/>
        </w:rPr>
        <w:t>private</w:t>
      </w:r>
      <w:r>
        <w:t>).</w:t>
      </w:r>
    </w:p>
    <w:p w14:paraId="20EBB327" w14:textId="77777777" w:rsidR="003F4E38" w:rsidRDefault="003F4E38" w:rsidP="006B039B">
      <w:pPr>
        <w:pStyle w:val="Body"/>
      </w:pPr>
      <w:r>
        <w:t>As an example, let’s write a library crate that provides the functionality of a</w:t>
      </w:r>
      <w:r w:rsidR="00AC1770">
        <w:t xml:space="preserve"> </w:t>
      </w:r>
      <w:r>
        <w:t>restaurant. We’</w:t>
      </w:r>
      <w:del w:id="468" w:author="AnneMarieW" w:date="2019-02-13T09:32:00Z">
        <w:r w:rsidDel="0094601F">
          <w:delText>re going to</w:delText>
        </w:r>
      </w:del>
      <w:ins w:id="469" w:author="AnneMarieW" w:date="2019-02-13T09:32:00Z">
        <w:r w:rsidR="0094601F">
          <w:t>ll</w:t>
        </w:r>
      </w:ins>
      <w:r>
        <w:t xml:space="preserve"> define the signatures of functions but leave their</w:t>
      </w:r>
      <w:r w:rsidR="00AC1770">
        <w:t xml:space="preserve"> </w:t>
      </w:r>
      <w:r>
        <w:t>bodies empty to concentrate on the organization of the code rather than</w:t>
      </w:r>
      <w:r w:rsidR="00AC1770">
        <w:t xml:space="preserve"> </w:t>
      </w:r>
      <w:r>
        <w:t>actually implementing a restaurant in code.</w:t>
      </w:r>
    </w:p>
    <w:p w14:paraId="0D449259" w14:textId="0D937D30" w:rsidR="003F4E38" w:rsidRDefault="003F4E38" w:rsidP="006B039B">
      <w:pPr>
        <w:pStyle w:val="Body"/>
      </w:pPr>
      <w:r>
        <w:t>In the restaurant industry, parts of a restaurant are referred to as</w:t>
      </w:r>
      <w:ins w:id="470" w:author="Carol Nichols" w:date="2019-02-15T13:55:00Z">
        <w:r w:rsidR="00460A9E">
          <w:t xml:space="preserve"> </w:t>
        </w:r>
      </w:ins>
      <w:del w:id="471" w:author="Carol Nichols" w:date="2019-02-15T13:55:00Z">
        <w:r w:rsidDel="00460A9E">
          <w:delText> </w:delText>
        </w:r>
      </w:del>
      <w:r w:rsidRPr="00AC1770">
        <w:rPr>
          <w:rStyle w:val="EmphasisItalic"/>
        </w:rPr>
        <w:t>front of</w:t>
      </w:r>
      <w:r w:rsidR="00AC1770">
        <w:rPr>
          <w:rStyle w:val="EmphasisItalic"/>
        </w:rPr>
        <w:t xml:space="preserve"> </w:t>
      </w:r>
      <w:r w:rsidRPr="00AC1770">
        <w:rPr>
          <w:rStyle w:val="EmphasisItalic"/>
        </w:rPr>
        <w:t>house</w:t>
      </w:r>
      <w:del w:id="472" w:author="Carol Nichols" w:date="2019-02-15T13:55:00Z">
        <w:r w:rsidDel="00743B71">
          <w:delText> </w:delText>
        </w:r>
      </w:del>
      <w:ins w:id="473" w:author="Carol Nichols" w:date="2019-02-15T13:55:00Z">
        <w:r w:rsidR="00743B71">
          <w:t xml:space="preserve"> </w:t>
        </w:r>
      </w:ins>
      <w:r>
        <w:t>and others as</w:t>
      </w:r>
      <w:ins w:id="474" w:author="Carol Nichols" w:date="2019-02-15T13:55:00Z">
        <w:r w:rsidR="002B0106">
          <w:t xml:space="preserve"> </w:t>
        </w:r>
      </w:ins>
      <w:del w:id="475" w:author="Carol Nichols" w:date="2019-02-15T13:55:00Z">
        <w:r w:rsidDel="002B0106">
          <w:delText> </w:delText>
        </w:r>
      </w:del>
      <w:r w:rsidRPr="00AC1770">
        <w:rPr>
          <w:rStyle w:val="EmphasisItalic"/>
        </w:rPr>
        <w:t>back of house</w:t>
      </w:r>
      <w:r>
        <w:t>. Front of house is where customers are</w:t>
      </w:r>
      <w:del w:id="476" w:author="AnneMarieW" w:date="2019-02-13T09:33:00Z">
        <w:r w:rsidDel="0094601F">
          <w:delText>,</w:delText>
        </w:r>
      </w:del>
      <w:r w:rsidR="00AC1770">
        <w:t xml:space="preserve"> </w:t>
      </w:r>
      <w:r>
        <w:t>and includes hosts seating customers, servers taking orders and payment, and</w:t>
      </w:r>
      <w:r w:rsidR="00AC1770">
        <w:t xml:space="preserve"> </w:t>
      </w:r>
      <w:r>
        <w:t>bartenders making drinks. Back of house includes the chefs and cooks in the</w:t>
      </w:r>
      <w:r w:rsidR="00AC1770">
        <w:t xml:space="preserve"> </w:t>
      </w:r>
      <w:r>
        <w:t>kitchen, dishwashers cleaning up, and managers doing administrative work.</w:t>
      </w:r>
    </w:p>
    <w:p w14:paraId="1AAF1622" w14:textId="06306C17" w:rsidR="003F4E38" w:rsidRDefault="003F4E38" w:rsidP="006B039B">
      <w:pPr>
        <w:pStyle w:val="Body"/>
      </w:pPr>
      <w:r w:rsidRPr="00AC1770">
        <w:t xml:space="preserve">To </w:t>
      </w:r>
      <w:del w:id="477" w:author="AnneMarieW" w:date="2019-02-13T09:34:00Z">
        <w:r w:rsidRPr="00AC1770" w:rsidDel="0094601F">
          <w:delText xml:space="preserve">organize </w:delText>
        </w:r>
      </w:del>
      <w:ins w:id="478" w:author="AnneMarieW" w:date="2019-02-13T09:34:00Z">
        <w:r w:rsidR="0094601F">
          <w:t xml:space="preserve">structure </w:t>
        </w:r>
      </w:ins>
      <w:r w:rsidRPr="00AC1770">
        <w:t>our crate in the same way that a real restaurant works, we can</w:t>
      </w:r>
      <w:r w:rsidR="00AC1770">
        <w:t xml:space="preserve"> </w:t>
      </w:r>
      <w:r w:rsidRPr="00AC1770">
        <w:t>organize the functions into nested modules. Create a new library named</w:t>
      </w:r>
      <w:r w:rsidR="00AC1770">
        <w:t xml:space="preserve"> </w:t>
      </w:r>
      <w:r w:rsidRPr="00AC1770">
        <w:rPr>
          <w:rStyle w:val="Literal"/>
        </w:rPr>
        <w:t>restaurant</w:t>
      </w:r>
      <w:del w:id="479" w:author="Carol Nichols" w:date="2019-02-15T13:55:00Z">
        <w:r w:rsidRPr="00AC1770" w:rsidDel="007F0F55">
          <w:delText> </w:delText>
        </w:r>
      </w:del>
      <w:ins w:id="480" w:author="Carol Nichols" w:date="2019-02-15T13:55:00Z">
        <w:r w:rsidR="007F0F55">
          <w:t xml:space="preserve"> </w:t>
        </w:r>
      </w:ins>
      <w:r w:rsidRPr="00AC1770">
        <w:t>by running</w:t>
      </w:r>
      <w:ins w:id="481" w:author="Carol Nichols" w:date="2019-02-15T13:55:00Z">
        <w:r w:rsidR="00186DF2">
          <w:t xml:space="preserve"> </w:t>
        </w:r>
      </w:ins>
      <w:del w:id="482" w:author="Carol Nichols" w:date="2019-02-15T13:55:00Z">
        <w:r w:rsidRPr="00AC1770" w:rsidDel="00186DF2">
          <w:delText> </w:delText>
        </w:r>
      </w:del>
      <w:r w:rsidRPr="00AC1770">
        <w:rPr>
          <w:rStyle w:val="Literal"/>
        </w:rPr>
        <w:t>cargo new --lib restaurant</w:t>
      </w:r>
      <w:ins w:id="483" w:author="AnneMarieW" w:date="2019-02-13T09:34:00Z">
        <w:r w:rsidR="0094601F">
          <w:t>;</w:t>
        </w:r>
      </w:ins>
      <w:del w:id="484" w:author="AnneMarieW" w:date="2019-02-13T09:34:00Z">
        <w:r w:rsidRPr="00AC1770" w:rsidDel="0094601F">
          <w:delText>,</w:delText>
        </w:r>
      </w:del>
      <w:r w:rsidRPr="00AC1770">
        <w:t xml:space="preserve"> then put the code in</w:t>
      </w:r>
      <w:r w:rsidR="00AC1770">
        <w:t xml:space="preserve"> </w:t>
      </w:r>
      <w:r w:rsidRPr="00AC1770">
        <w:t>Listing 7-1 into</w:t>
      </w:r>
      <w:ins w:id="485" w:author="Carol Nichols" w:date="2019-02-15T13:55:00Z">
        <w:r w:rsidR="008F24EF">
          <w:t xml:space="preserve"> </w:t>
        </w:r>
      </w:ins>
      <w:del w:id="486" w:author="Carol Nichols" w:date="2019-02-15T13:55:00Z">
        <w:r w:rsidRPr="00AC1770" w:rsidDel="008F24EF">
          <w:delText> </w:delText>
        </w:r>
      </w:del>
      <w:r w:rsidRPr="00AC1770">
        <w:rPr>
          <w:rStyle w:val="EmphasisItalic"/>
        </w:rPr>
        <w:t>src/lib.rs</w:t>
      </w:r>
      <w:del w:id="487" w:author="Carol Nichols" w:date="2019-02-15T13:56:00Z">
        <w:r w:rsidDel="009043D8">
          <w:delText> </w:delText>
        </w:r>
      </w:del>
      <w:ins w:id="488" w:author="Carol Nichols" w:date="2019-02-15T13:56:00Z">
        <w:r w:rsidR="009043D8">
          <w:t xml:space="preserve"> </w:t>
        </w:r>
      </w:ins>
      <w:r>
        <w:t>to define some modules and function signatures.</w:t>
      </w:r>
    </w:p>
    <w:p w14:paraId="49F0D9DD" w14:textId="77777777" w:rsidR="003F4E38" w:rsidRDefault="003F4E38" w:rsidP="00AC1770">
      <w:pPr>
        <w:pStyle w:val="ProductionDirective"/>
      </w:pPr>
      <w:r>
        <w:t>Filename: src/lib.rs</w:t>
      </w:r>
    </w:p>
    <w:p w14:paraId="37E2C003" w14:textId="77777777" w:rsidR="003F4E38" w:rsidRPr="00AC1770" w:rsidRDefault="003F4E38" w:rsidP="00AC1770">
      <w:pPr>
        <w:pStyle w:val="CodeA"/>
      </w:pPr>
      <w:r w:rsidRPr="00AC1770">
        <w:t>mod front_of_house {</w:t>
      </w:r>
    </w:p>
    <w:p w14:paraId="10ED0CEF" w14:textId="77777777" w:rsidR="003F4E38" w:rsidRPr="00AC1770" w:rsidRDefault="003F4E38" w:rsidP="00AC1770">
      <w:pPr>
        <w:pStyle w:val="CodeB"/>
      </w:pPr>
      <w:r w:rsidRPr="00AC1770">
        <w:t xml:space="preserve">    mod hosting {</w:t>
      </w:r>
    </w:p>
    <w:p w14:paraId="7115D821" w14:textId="77777777" w:rsidR="003F4E38" w:rsidRPr="00AC1770" w:rsidRDefault="003F4E38" w:rsidP="00AC1770">
      <w:pPr>
        <w:pStyle w:val="CodeB"/>
      </w:pPr>
      <w:r w:rsidRPr="00AC1770">
        <w:t xml:space="preserve">        fn add_to_waitlist() {}</w:t>
      </w:r>
    </w:p>
    <w:p w14:paraId="6E1169BD" w14:textId="77777777" w:rsidR="003F4E38" w:rsidRPr="00AC1770" w:rsidRDefault="003F4E38" w:rsidP="00AC1770">
      <w:pPr>
        <w:pStyle w:val="CodeB"/>
      </w:pPr>
    </w:p>
    <w:p w14:paraId="2D126C53" w14:textId="77777777" w:rsidR="003F4E38" w:rsidRPr="00AC1770" w:rsidRDefault="003F4E38" w:rsidP="00AC1770">
      <w:pPr>
        <w:pStyle w:val="CodeB"/>
      </w:pPr>
      <w:r w:rsidRPr="00AC1770">
        <w:t xml:space="preserve">        fn seat_at_table() {}</w:t>
      </w:r>
    </w:p>
    <w:p w14:paraId="36D27EF3" w14:textId="77777777" w:rsidR="003F4E38" w:rsidRPr="00AC1770" w:rsidRDefault="003F4E38" w:rsidP="00AC1770">
      <w:pPr>
        <w:pStyle w:val="CodeB"/>
      </w:pPr>
      <w:r w:rsidRPr="00AC1770">
        <w:t xml:space="preserve">    }</w:t>
      </w:r>
    </w:p>
    <w:p w14:paraId="445CFF1A" w14:textId="77777777" w:rsidR="003F4E38" w:rsidRPr="00AC1770" w:rsidRDefault="003F4E38" w:rsidP="00AC1770">
      <w:pPr>
        <w:pStyle w:val="CodeB"/>
      </w:pPr>
    </w:p>
    <w:p w14:paraId="3EB36595" w14:textId="77777777" w:rsidR="003F4E38" w:rsidRPr="00AC1770" w:rsidRDefault="003F4E38" w:rsidP="00AC1770">
      <w:pPr>
        <w:pStyle w:val="CodeB"/>
      </w:pPr>
      <w:r w:rsidRPr="00AC1770">
        <w:t xml:space="preserve">    mod serving {</w:t>
      </w:r>
    </w:p>
    <w:p w14:paraId="034CD681" w14:textId="77777777" w:rsidR="003F4E38" w:rsidRPr="00AC1770" w:rsidRDefault="003F4E38" w:rsidP="00AC1770">
      <w:pPr>
        <w:pStyle w:val="CodeB"/>
      </w:pPr>
      <w:r w:rsidRPr="00AC1770">
        <w:t xml:space="preserve">        fn take_order() {}</w:t>
      </w:r>
    </w:p>
    <w:p w14:paraId="35CDD061" w14:textId="77777777" w:rsidR="003F4E38" w:rsidRPr="00AC1770" w:rsidRDefault="003F4E38" w:rsidP="00AC1770">
      <w:pPr>
        <w:pStyle w:val="CodeB"/>
      </w:pPr>
    </w:p>
    <w:p w14:paraId="33BFF7F3" w14:textId="77777777" w:rsidR="003F4E38" w:rsidRPr="00AC1770" w:rsidRDefault="003F4E38" w:rsidP="00AC1770">
      <w:pPr>
        <w:pStyle w:val="CodeB"/>
      </w:pPr>
      <w:r w:rsidRPr="00AC1770">
        <w:lastRenderedPageBreak/>
        <w:t xml:space="preserve">        fn serve_order() {}</w:t>
      </w:r>
    </w:p>
    <w:p w14:paraId="66980688" w14:textId="77777777" w:rsidR="003F4E38" w:rsidRPr="00AC1770" w:rsidRDefault="003F4E38" w:rsidP="00AC1770">
      <w:pPr>
        <w:pStyle w:val="CodeB"/>
      </w:pPr>
    </w:p>
    <w:p w14:paraId="713F86C4" w14:textId="77777777" w:rsidR="003F4E38" w:rsidRPr="00AC1770" w:rsidRDefault="003F4E38" w:rsidP="00AC1770">
      <w:pPr>
        <w:pStyle w:val="CodeB"/>
      </w:pPr>
      <w:r w:rsidRPr="00AC1770">
        <w:t xml:space="preserve">        fn take_payment() {}</w:t>
      </w:r>
    </w:p>
    <w:p w14:paraId="2D21F49B" w14:textId="77777777" w:rsidR="003F4E38" w:rsidRPr="00AC1770" w:rsidRDefault="003F4E38" w:rsidP="00AC1770">
      <w:pPr>
        <w:pStyle w:val="CodeB"/>
      </w:pPr>
      <w:r w:rsidRPr="00AC1770">
        <w:t xml:space="preserve">    }</w:t>
      </w:r>
    </w:p>
    <w:p w14:paraId="0AB1AB43" w14:textId="77777777" w:rsidR="003F4E38" w:rsidRPr="006B039B" w:rsidRDefault="003F4E38" w:rsidP="00AC1770">
      <w:pPr>
        <w:pStyle w:val="CodeC"/>
      </w:pPr>
      <w:r w:rsidRPr="006B039B">
        <w:t>}</w:t>
      </w:r>
    </w:p>
    <w:p w14:paraId="5D03F1B8" w14:textId="4E8C9235" w:rsidR="003F4E38" w:rsidRDefault="003F4E38" w:rsidP="00AC1770">
      <w:pPr>
        <w:pStyle w:val="Listing"/>
      </w:pPr>
      <w:r w:rsidRPr="00AC1770">
        <w:t>Listing 7-1: A</w:t>
      </w:r>
      <w:ins w:id="489" w:author="Carol Nichols" w:date="2019-02-15T13:56:00Z">
        <w:r w:rsidR="00F22976">
          <w:t xml:space="preserve"> </w:t>
        </w:r>
      </w:ins>
      <w:del w:id="490" w:author="Carol Nichols" w:date="2019-02-15T13:56:00Z">
        <w:r w:rsidRPr="00AC1770" w:rsidDel="00F22976">
          <w:delText> </w:delText>
        </w:r>
      </w:del>
      <w:r w:rsidRPr="00D8019F">
        <w:rPr>
          <w:rStyle w:val="LiteralCaption"/>
          <w:rPrChange w:id="491" w:author="AnneMarieW" w:date="2019-02-13T09:35:00Z">
            <w:rPr>
              <w:rStyle w:val="Literal"/>
            </w:rPr>
          </w:rPrChange>
        </w:rPr>
        <w:t>front_of_house</w:t>
      </w:r>
      <w:del w:id="492" w:author="Carol Nichols" w:date="2019-02-15T13:56:00Z">
        <w:r w:rsidDel="00F22976">
          <w:delText> </w:delText>
        </w:r>
      </w:del>
      <w:ins w:id="493" w:author="Carol Nichols" w:date="2019-02-15T13:56:00Z">
        <w:r w:rsidR="00F22976">
          <w:t xml:space="preserve"> </w:t>
        </w:r>
      </w:ins>
      <w:r>
        <w:t xml:space="preserve">module containing other modules </w:t>
      </w:r>
      <w:del w:id="494" w:author="AnneMarieW" w:date="2019-02-13T09:35:00Z">
        <w:r w:rsidDel="00D8019F">
          <w:delText>which</w:delText>
        </w:r>
      </w:del>
      <w:ins w:id="495" w:author="AnneMarieW" w:date="2019-02-13T09:35:00Z">
        <w:r w:rsidR="00D8019F">
          <w:t>that</w:t>
        </w:r>
      </w:ins>
      <w:r>
        <w:t xml:space="preserve"> then</w:t>
      </w:r>
      <w:r w:rsidR="00AC1770">
        <w:t xml:space="preserve"> </w:t>
      </w:r>
      <w:r>
        <w:t>contain functions</w:t>
      </w:r>
    </w:p>
    <w:p w14:paraId="7B5D0B83" w14:textId="45D4E889" w:rsidR="003F4E38" w:rsidRDefault="003F4E38" w:rsidP="006B039B">
      <w:pPr>
        <w:pStyle w:val="Body"/>
      </w:pPr>
      <w:r>
        <w:t>We define a module by starting with the</w:t>
      </w:r>
      <w:ins w:id="496" w:author="Carol Nichols" w:date="2019-02-15T13:56:00Z">
        <w:r w:rsidR="0024409B">
          <w:t xml:space="preserve"> </w:t>
        </w:r>
      </w:ins>
      <w:del w:id="497" w:author="Carol Nichols" w:date="2019-02-15T13:56:00Z">
        <w:r w:rsidDel="0024409B">
          <w:delText> </w:delText>
        </w:r>
      </w:del>
      <w:r w:rsidRPr="00AC1770">
        <w:rPr>
          <w:rStyle w:val="Literal"/>
        </w:rPr>
        <w:t>mod</w:t>
      </w:r>
      <w:del w:id="498" w:author="Carol Nichols" w:date="2019-02-15T13:56:00Z">
        <w:r w:rsidRPr="00AC1770" w:rsidDel="00DB5F13">
          <w:delText> </w:delText>
        </w:r>
      </w:del>
      <w:ins w:id="499" w:author="Carol Nichols" w:date="2019-02-15T13:56:00Z">
        <w:r w:rsidR="00DB5F13">
          <w:t xml:space="preserve"> </w:t>
        </w:r>
      </w:ins>
      <w:r w:rsidRPr="00AC1770">
        <w:t xml:space="preserve">keyword, </w:t>
      </w:r>
      <w:ins w:id="500" w:author="AnneMarieW" w:date="2019-02-13T09:38:00Z">
        <w:r w:rsidR="0043550E">
          <w:t xml:space="preserve">and </w:t>
        </w:r>
      </w:ins>
      <w:r w:rsidRPr="00AC1770">
        <w:t>then specify</w:t>
      </w:r>
      <w:del w:id="501" w:author="AnneMarieW" w:date="2019-02-13T09:36:00Z">
        <w:r w:rsidRPr="00AC1770" w:rsidDel="00D8019F">
          <w:delText>ing</w:delText>
        </w:r>
      </w:del>
      <w:r w:rsidRPr="00AC1770">
        <w:t xml:space="preserve"> the name</w:t>
      </w:r>
      <w:r w:rsidR="00AC1770">
        <w:t xml:space="preserve"> </w:t>
      </w:r>
      <w:r w:rsidRPr="00AC1770">
        <w:t>of the module (in this case,</w:t>
      </w:r>
      <w:ins w:id="502" w:author="Carol Nichols" w:date="2019-02-15T13:56:00Z">
        <w:r w:rsidR="00683A29">
          <w:t xml:space="preserve"> </w:t>
        </w:r>
      </w:ins>
      <w:del w:id="503" w:author="Carol Nichols" w:date="2019-02-15T13:56:00Z">
        <w:r w:rsidRPr="00AC1770" w:rsidDel="00683A29">
          <w:delText> </w:delText>
        </w:r>
      </w:del>
      <w:r w:rsidRPr="00AC1770">
        <w:rPr>
          <w:rStyle w:val="Literal"/>
        </w:rPr>
        <w:t>front_of_house</w:t>
      </w:r>
      <w:r w:rsidRPr="00AC1770">
        <w:t>) and place curly brackets around</w:t>
      </w:r>
      <w:r w:rsidR="00AC1770">
        <w:t xml:space="preserve"> </w:t>
      </w:r>
      <w:r w:rsidRPr="00AC1770">
        <w:t xml:space="preserve">the body of the module. Inside modules, we can have other modules, as </w:t>
      </w:r>
      <w:del w:id="504" w:author="AnneMarieW" w:date="2019-02-13T09:37:00Z">
        <w:r w:rsidRPr="00AC1770" w:rsidDel="00D8019F">
          <w:delText>we have</w:delText>
        </w:r>
        <w:r w:rsidR="00AC1770" w:rsidDel="00D8019F">
          <w:delText xml:space="preserve"> </w:delText>
        </w:r>
      </w:del>
      <w:r w:rsidRPr="00AC1770">
        <w:t>in this case with the modules</w:t>
      </w:r>
      <w:ins w:id="505" w:author="Carol Nichols" w:date="2019-02-15T13:56:00Z">
        <w:r w:rsidR="006263C3">
          <w:t xml:space="preserve"> </w:t>
        </w:r>
      </w:ins>
      <w:del w:id="506" w:author="Carol Nichols" w:date="2019-02-15T13:56:00Z">
        <w:r w:rsidRPr="00AC1770" w:rsidDel="006263C3">
          <w:delText> </w:delText>
        </w:r>
      </w:del>
      <w:r w:rsidRPr="00AC1770">
        <w:rPr>
          <w:rStyle w:val="Literal"/>
        </w:rPr>
        <w:t>hosting</w:t>
      </w:r>
      <w:del w:id="507" w:author="Carol Nichols" w:date="2019-02-15T13:56:00Z">
        <w:r w:rsidRPr="00AC1770" w:rsidDel="00B77687">
          <w:delText> </w:delText>
        </w:r>
      </w:del>
      <w:ins w:id="508" w:author="Carol Nichols" w:date="2019-02-15T13:56:00Z">
        <w:r w:rsidR="00B77687">
          <w:t xml:space="preserve"> </w:t>
        </w:r>
      </w:ins>
      <w:r w:rsidRPr="00AC1770">
        <w:t>and</w:t>
      </w:r>
      <w:ins w:id="509" w:author="Carol Nichols" w:date="2019-02-15T13:57:00Z">
        <w:r w:rsidR="00EF167F">
          <w:t xml:space="preserve"> </w:t>
        </w:r>
      </w:ins>
      <w:del w:id="510" w:author="Carol Nichols" w:date="2019-02-15T13:56:00Z">
        <w:r w:rsidRPr="00AC1770" w:rsidDel="0001425B">
          <w:delText> </w:delText>
        </w:r>
      </w:del>
      <w:r w:rsidRPr="00AC1770">
        <w:rPr>
          <w:rStyle w:val="Literal"/>
        </w:rPr>
        <w:t>serving</w:t>
      </w:r>
      <w:r>
        <w:t>. Modules can also hold</w:t>
      </w:r>
      <w:r w:rsidR="00AC1770">
        <w:t xml:space="preserve"> </w:t>
      </w:r>
      <w:r>
        <w:t>definitions for other items</w:t>
      </w:r>
      <w:ins w:id="511" w:author="AnneMarieW" w:date="2019-02-13T09:37:00Z">
        <w:r w:rsidR="00D8019F">
          <w:t>,</w:t>
        </w:r>
      </w:ins>
      <w:r>
        <w:t xml:space="preserve"> such as structs, enums, constants, traits, or as</w:t>
      </w:r>
      <w:r w:rsidR="00AC1770">
        <w:t xml:space="preserve"> </w:t>
      </w:r>
      <w:del w:id="512" w:author="AnneMarieW" w:date="2019-02-13T09:37:00Z">
        <w:r w:rsidDel="00D8019F">
          <w:delText xml:space="preserve">we’ve chosen </w:delText>
        </w:r>
      </w:del>
      <w:r>
        <w:t>in Listing 7-1, functions.</w:t>
      </w:r>
    </w:p>
    <w:p w14:paraId="3B8FA178" w14:textId="77777777" w:rsidR="003F4E38" w:rsidRDefault="003F4E38" w:rsidP="006B039B">
      <w:pPr>
        <w:pStyle w:val="Body"/>
      </w:pPr>
      <w:r>
        <w:t>By using modules, we can group related definitions together and name why</w:t>
      </w:r>
      <w:r w:rsidR="00AC1770">
        <w:t xml:space="preserve"> </w:t>
      </w:r>
      <w:r>
        <w:t>they’re related. Programmers using this code would have an easier time finding</w:t>
      </w:r>
      <w:r w:rsidR="00AC1770">
        <w:t xml:space="preserve"> </w:t>
      </w:r>
      <w:r>
        <w:t>the definitions they want to use because they could navigate the code based on</w:t>
      </w:r>
      <w:r w:rsidR="00AC1770">
        <w:t xml:space="preserve"> </w:t>
      </w:r>
      <w:r>
        <w:t>the groups rather than having to read through all the definitions. Programmers</w:t>
      </w:r>
      <w:r w:rsidR="00AC1770">
        <w:t xml:space="preserve"> </w:t>
      </w:r>
      <w:del w:id="513" w:author="AnneMarieW" w:date="2019-02-13T10:25:00Z">
        <w:r w:rsidDel="00635F1F">
          <w:delText xml:space="preserve">working on </w:delText>
        </w:r>
      </w:del>
      <w:del w:id="514" w:author="AnneMarieW" w:date="2019-02-13T10:24:00Z">
        <w:r w:rsidDel="00635F1F">
          <w:delText xml:space="preserve">this code </w:delText>
        </w:r>
      </w:del>
      <w:del w:id="515" w:author="AnneMarieW" w:date="2019-02-13T10:25:00Z">
        <w:r w:rsidDel="00635F1F">
          <w:delText xml:space="preserve">tasked with </w:delText>
        </w:r>
      </w:del>
      <w:r>
        <w:t xml:space="preserve">adding new functionality </w:t>
      </w:r>
      <w:ins w:id="516" w:author="AnneMarieW" w:date="2019-02-13T10:25:00Z">
        <w:r w:rsidR="00635F1F">
          <w:t xml:space="preserve">to </w:t>
        </w:r>
      </w:ins>
      <w:ins w:id="517" w:author="AnneMarieW" w:date="2019-02-13T10:24:00Z">
        <w:r w:rsidR="00635F1F">
          <w:t xml:space="preserve">this code </w:t>
        </w:r>
      </w:ins>
      <w:r>
        <w:t xml:space="preserve">would know where </w:t>
      </w:r>
      <w:ins w:id="518" w:author="AnneMarieW" w:date="2019-02-13T10:25:00Z">
        <w:r w:rsidR="00635F1F">
          <w:t xml:space="preserve">to place </w:t>
        </w:r>
      </w:ins>
      <w:r>
        <w:t>the</w:t>
      </w:r>
      <w:r w:rsidR="00AC1770">
        <w:t xml:space="preserve"> </w:t>
      </w:r>
      <w:r>
        <w:t xml:space="preserve">code </w:t>
      </w:r>
      <w:del w:id="519" w:author="AnneMarieW" w:date="2019-02-13T10:26:00Z">
        <w:r w:rsidDel="00691F62">
          <w:delText xml:space="preserve">should go </w:delText>
        </w:r>
      </w:del>
      <w:del w:id="520" w:author="AnneMarieW" w:date="2019-02-13T10:24:00Z">
        <w:r w:rsidDel="00635F1F">
          <w:delText xml:space="preserve">in order </w:delText>
        </w:r>
      </w:del>
      <w:r>
        <w:t>to keep the program organized.</w:t>
      </w:r>
    </w:p>
    <w:p w14:paraId="10323C42" w14:textId="3F50FD85" w:rsidR="003F4E38" w:rsidRDefault="003F4E38" w:rsidP="006B039B">
      <w:pPr>
        <w:pStyle w:val="Body"/>
      </w:pPr>
      <w:del w:id="521" w:author="AnneMarieW" w:date="2019-02-13T10:26:00Z">
        <w:r w:rsidRPr="00AC1770" w:rsidDel="00691F62">
          <w:delText>We mentioned i</w:delText>
        </w:r>
      </w:del>
      <w:del w:id="522" w:author="AnneMarieW" w:date="2019-02-13T10:27:00Z">
        <w:r w:rsidRPr="00AC1770" w:rsidDel="00691F62">
          <w:delText>n the “Packages and Crates” section</w:delText>
        </w:r>
      </w:del>
      <w:ins w:id="523" w:author="AnneMarieW" w:date="2019-02-13T10:27:00Z">
        <w:r w:rsidR="00691F62">
          <w:t>Earlier</w:t>
        </w:r>
      </w:ins>
      <w:ins w:id="524" w:author="AnneMarieW" w:date="2019-02-13T10:26:00Z">
        <w:r w:rsidR="00691F62">
          <w:t xml:space="preserve">, </w:t>
        </w:r>
      </w:ins>
      <w:del w:id="525" w:author="AnneMarieW" w:date="2019-02-13T10:26:00Z">
        <w:r w:rsidRPr="00AC1770" w:rsidDel="00691F62">
          <w:delText xml:space="preserve"> </w:delText>
        </w:r>
      </w:del>
      <w:ins w:id="526" w:author="AnneMarieW" w:date="2019-02-13T10:26:00Z">
        <w:r w:rsidR="00691F62">
          <w:t>w</w:t>
        </w:r>
        <w:r w:rsidR="00691F62" w:rsidRPr="00AC1770">
          <w:t xml:space="preserve">e mentioned </w:t>
        </w:r>
      </w:ins>
      <w:r w:rsidRPr="00AC1770">
        <w:t>that</w:t>
      </w:r>
      <w:ins w:id="527" w:author="Carol Nichols" w:date="2019-02-15T13:57:00Z">
        <w:r w:rsidR="003824BB">
          <w:t xml:space="preserve"> </w:t>
        </w:r>
      </w:ins>
      <w:del w:id="528" w:author="Carol Nichols" w:date="2019-02-15T13:57:00Z">
        <w:r w:rsidRPr="00AC1770" w:rsidDel="003824BB">
          <w:delText> </w:delText>
        </w:r>
      </w:del>
      <w:r w:rsidRPr="00AC1770">
        <w:rPr>
          <w:rStyle w:val="EmphasisItalic"/>
        </w:rPr>
        <w:t>src/main.rs</w:t>
      </w:r>
      <w:del w:id="529" w:author="Carol Nichols" w:date="2019-02-15T13:57:00Z">
        <w:r w:rsidRPr="00AC1770" w:rsidDel="00C8577B">
          <w:delText> </w:delText>
        </w:r>
      </w:del>
      <w:ins w:id="530" w:author="Carol Nichols" w:date="2019-02-15T13:57:00Z">
        <w:r w:rsidR="00C8577B">
          <w:t xml:space="preserve"> </w:t>
        </w:r>
      </w:ins>
      <w:r w:rsidRPr="00AC1770">
        <w:t>and</w:t>
      </w:r>
      <w:r w:rsidR="00AC1770">
        <w:t xml:space="preserve"> </w:t>
      </w:r>
      <w:r w:rsidRPr="00AC1770">
        <w:rPr>
          <w:rStyle w:val="EmphasisItalic"/>
        </w:rPr>
        <w:t>src/lib.rs</w:t>
      </w:r>
      <w:del w:id="531" w:author="Carol Nichols" w:date="2019-02-15T13:57:00Z">
        <w:r w:rsidRPr="00AC1770" w:rsidDel="00876724">
          <w:delText> </w:delText>
        </w:r>
      </w:del>
      <w:ins w:id="532" w:author="Carol Nichols" w:date="2019-02-15T13:57:00Z">
        <w:r w:rsidR="00876724">
          <w:t xml:space="preserve"> </w:t>
        </w:r>
      </w:ins>
      <w:r w:rsidRPr="00AC1770">
        <w:t>are called</w:t>
      </w:r>
      <w:ins w:id="533" w:author="Carol Nichols" w:date="2019-02-15T13:57:00Z">
        <w:r w:rsidR="00164CA2">
          <w:t xml:space="preserve"> </w:t>
        </w:r>
      </w:ins>
      <w:del w:id="534" w:author="Carol Nichols" w:date="2019-02-15T13:57:00Z">
        <w:r w:rsidRPr="00AC1770" w:rsidDel="00164CA2">
          <w:delText> </w:delText>
        </w:r>
      </w:del>
      <w:r w:rsidRPr="00AC1770">
        <w:rPr>
          <w:rStyle w:val="EmphasisItalic"/>
        </w:rPr>
        <w:t>crate roots</w:t>
      </w:r>
      <w:r w:rsidRPr="00AC1770">
        <w:t>. The</w:t>
      </w:r>
      <w:del w:id="535" w:author="AnneMarieW" w:date="2019-02-13T10:27:00Z">
        <w:r w:rsidRPr="00AC1770" w:rsidDel="00691F62">
          <w:delText>y are called crate roots because</w:delText>
        </w:r>
      </w:del>
      <w:ins w:id="536" w:author="AnneMarieW" w:date="2019-02-13T10:27:00Z">
        <w:r w:rsidR="00691F62">
          <w:t xml:space="preserve"> reason for their name is that</w:t>
        </w:r>
      </w:ins>
      <w:r w:rsidRPr="00AC1770">
        <w:t xml:space="preserve"> the</w:t>
      </w:r>
      <w:r w:rsidR="00AC1770">
        <w:t xml:space="preserve"> </w:t>
      </w:r>
      <w:r w:rsidRPr="00AC1770">
        <w:t>contents of either of these two files form a module named</w:t>
      </w:r>
      <w:ins w:id="537" w:author="Carol Nichols" w:date="2019-02-15T13:57:00Z">
        <w:r w:rsidR="00AF412A">
          <w:t xml:space="preserve"> </w:t>
        </w:r>
      </w:ins>
      <w:del w:id="538" w:author="Carol Nichols" w:date="2019-02-15T13:57:00Z">
        <w:r w:rsidRPr="00AC1770" w:rsidDel="00AF412A">
          <w:delText> </w:delText>
        </w:r>
      </w:del>
      <w:r w:rsidRPr="00AC1770">
        <w:rPr>
          <w:rStyle w:val="Literal"/>
        </w:rPr>
        <w:t>crate</w:t>
      </w:r>
      <w:del w:id="539" w:author="Carol Nichols" w:date="2019-02-15T13:57:00Z">
        <w:r w:rsidRPr="00AC1770" w:rsidDel="0056457C">
          <w:delText> </w:delText>
        </w:r>
      </w:del>
      <w:ins w:id="540" w:author="Carol Nichols" w:date="2019-02-15T13:57:00Z">
        <w:r w:rsidR="0056457C">
          <w:t xml:space="preserve"> </w:t>
        </w:r>
      </w:ins>
      <w:r w:rsidRPr="00AC1770">
        <w:t>at the root</w:t>
      </w:r>
      <w:r w:rsidR="00AC1770">
        <w:t xml:space="preserve"> </w:t>
      </w:r>
      <w:r w:rsidRPr="00AC1770">
        <w:t>of the crate’s module structure, known as the</w:t>
      </w:r>
      <w:ins w:id="541" w:author="Carol Nichols" w:date="2019-02-15T13:57:00Z">
        <w:r w:rsidR="00002EDC">
          <w:t xml:space="preserve"> </w:t>
        </w:r>
      </w:ins>
      <w:del w:id="542" w:author="Carol Nichols" w:date="2019-02-15T13:57:00Z">
        <w:r w:rsidRPr="00AC1770" w:rsidDel="00002EDC">
          <w:delText> </w:delText>
        </w:r>
      </w:del>
      <w:r w:rsidRPr="00AC1770">
        <w:rPr>
          <w:rStyle w:val="EmphasisItalic"/>
        </w:rPr>
        <w:t>module tree</w:t>
      </w:r>
      <w:r>
        <w:t>.</w:t>
      </w:r>
    </w:p>
    <w:p w14:paraId="723E6446" w14:textId="77777777" w:rsidR="003F4E38" w:rsidRDefault="003F4E38" w:rsidP="006B039B">
      <w:pPr>
        <w:pStyle w:val="Body"/>
      </w:pPr>
      <w:r>
        <w:t>Listing 7-2 shows the module tree for the structure in Listing 7-1</w:t>
      </w:r>
      <w:ins w:id="543" w:author="AnneMarieW" w:date="2019-02-13T13:50:00Z">
        <w:r w:rsidR="00037950">
          <w:t>.</w:t>
        </w:r>
      </w:ins>
      <w:del w:id="544" w:author="AnneMarieW" w:date="2019-02-13T13:50:00Z">
        <w:r w:rsidDel="00037950">
          <w:delText>:</w:delText>
        </w:r>
      </w:del>
    </w:p>
    <w:p w14:paraId="5E99C963" w14:textId="77777777" w:rsidR="003F4E38" w:rsidRPr="00AC1770" w:rsidRDefault="003F4E38" w:rsidP="00AC1770">
      <w:pPr>
        <w:pStyle w:val="CodeA"/>
      </w:pPr>
      <w:r w:rsidRPr="00AC1770">
        <w:t>crate</w:t>
      </w:r>
    </w:p>
    <w:p w14:paraId="4CCFD3D3" w14:textId="77777777" w:rsidR="003F4E38" w:rsidRPr="00AC1770" w:rsidRDefault="003F4E38" w:rsidP="00AC1770">
      <w:pPr>
        <w:pStyle w:val="CodeB"/>
      </w:pPr>
      <w:r w:rsidRPr="00AC1770">
        <w:t xml:space="preserve"> └── front_of_house</w:t>
      </w:r>
    </w:p>
    <w:p w14:paraId="5BFE1EF7" w14:textId="77777777" w:rsidR="003F4E38" w:rsidRPr="00AC1770" w:rsidRDefault="003F4E38" w:rsidP="00AC1770">
      <w:pPr>
        <w:pStyle w:val="CodeB"/>
      </w:pPr>
      <w:r w:rsidRPr="00AC1770">
        <w:t xml:space="preserve">     ├── hosting</w:t>
      </w:r>
    </w:p>
    <w:p w14:paraId="3EF6D75A" w14:textId="77777777" w:rsidR="003F4E38" w:rsidRPr="00AC1770" w:rsidRDefault="003F4E38" w:rsidP="00AC1770">
      <w:pPr>
        <w:pStyle w:val="CodeB"/>
      </w:pPr>
      <w:r w:rsidRPr="00AC1770">
        <w:t xml:space="preserve">     │   ├── add_to_waitlist</w:t>
      </w:r>
    </w:p>
    <w:p w14:paraId="1EB06792" w14:textId="77777777" w:rsidR="003F4E38" w:rsidRPr="00AC1770" w:rsidRDefault="003F4E38" w:rsidP="00AC1770">
      <w:pPr>
        <w:pStyle w:val="CodeB"/>
      </w:pPr>
      <w:r w:rsidRPr="00AC1770">
        <w:t xml:space="preserve">     │   └── seat_at_table</w:t>
      </w:r>
    </w:p>
    <w:p w14:paraId="708217A4" w14:textId="77777777" w:rsidR="003F4E38" w:rsidRPr="00AC1770" w:rsidRDefault="003F4E38" w:rsidP="00AC1770">
      <w:pPr>
        <w:pStyle w:val="CodeB"/>
      </w:pPr>
      <w:r w:rsidRPr="00AC1770">
        <w:t xml:space="preserve">     └── serving</w:t>
      </w:r>
    </w:p>
    <w:p w14:paraId="49D1D2FB" w14:textId="77777777" w:rsidR="003F4E38" w:rsidRPr="00AC1770" w:rsidRDefault="003F4E38" w:rsidP="00AC1770">
      <w:pPr>
        <w:pStyle w:val="CodeB"/>
      </w:pPr>
      <w:r w:rsidRPr="00AC1770">
        <w:t xml:space="preserve">         ├── take_order</w:t>
      </w:r>
    </w:p>
    <w:p w14:paraId="1197D050" w14:textId="77777777" w:rsidR="003F4E38" w:rsidRPr="00AC1770" w:rsidRDefault="003F4E38" w:rsidP="00AC1770">
      <w:pPr>
        <w:pStyle w:val="CodeB"/>
      </w:pPr>
      <w:r w:rsidRPr="00AC1770">
        <w:t xml:space="preserve">         ├── serve_order</w:t>
      </w:r>
    </w:p>
    <w:p w14:paraId="081F3A79" w14:textId="77777777" w:rsidR="003F4E38" w:rsidRPr="006B039B" w:rsidRDefault="003F4E38" w:rsidP="00AC1770">
      <w:pPr>
        <w:pStyle w:val="CodeC"/>
      </w:pPr>
      <w:r w:rsidRPr="006B039B">
        <w:t xml:space="preserve">         └── take_payment</w:t>
      </w:r>
    </w:p>
    <w:p w14:paraId="3112EA48" w14:textId="77777777" w:rsidR="003F4E38" w:rsidRDefault="003F4E38" w:rsidP="00AC1770">
      <w:pPr>
        <w:pStyle w:val="Listing"/>
      </w:pPr>
      <w:r>
        <w:t>Listing 7-2: The module tree for the code in Listing 7-1</w:t>
      </w:r>
    </w:p>
    <w:p w14:paraId="3DB29A15" w14:textId="22EBDDDD" w:rsidR="003F4E38" w:rsidRDefault="003F4E38" w:rsidP="006B039B">
      <w:pPr>
        <w:pStyle w:val="Body"/>
      </w:pPr>
      <w:r w:rsidRPr="00AC1770">
        <w:t>This tree shows how some of the modules nest inside one another (such as</w:t>
      </w:r>
      <w:r w:rsidR="00AC1770">
        <w:t xml:space="preserve"> </w:t>
      </w:r>
      <w:r w:rsidRPr="00AC1770">
        <w:rPr>
          <w:rStyle w:val="Literal"/>
        </w:rPr>
        <w:t>hosting</w:t>
      </w:r>
      <w:del w:id="545" w:author="Carol Nichols" w:date="2019-02-15T13:57:00Z">
        <w:r w:rsidRPr="00AC1770" w:rsidDel="00994ED1">
          <w:delText> </w:delText>
        </w:r>
      </w:del>
      <w:ins w:id="546" w:author="Carol Nichols" w:date="2019-02-15T13:57:00Z">
        <w:r w:rsidR="00994ED1">
          <w:t xml:space="preserve"> </w:t>
        </w:r>
      </w:ins>
      <w:r w:rsidRPr="00AC1770">
        <w:t>nests inside</w:t>
      </w:r>
      <w:ins w:id="547" w:author="Carol Nichols" w:date="2019-02-15T13:57:00Z">
        <w:r w:rsidR="00916397">
          <w:t xml:space="preserve"> </w:t>
        </w:r>
      </w:ins>
      <w:del w:id="548" w:author="Carol Nichols" w:date="2019-02-15T13:57:00Z">
        <w:r w:rsidRPr="00AC1770" w:rsidDel="00916397">
          <w:delText> </w:delText>
        </w:r>
      </w:del>
      <w:r w:rsidRPr="00AC1770">
        <w:rPr>
          <w:rStyle w:val="Literal"/>
        </w:rPr>
        <w:t>front_of_house</w:t>
      </w:r>
      <w:r w:rsidRPr="00AC1770">
        <w:t>)</w:t>
      </w:r>
      <w:ins w:id="549" w:author="AnneMarieW" w:date="2019-02-13T10:29:00Z">
        <w:r w:rsidR="00691F62">
          <w:t>. The tree also shows</w:t>
        </w:r>
      </w:ins>
      <w:del w:id="550" w:author="AnneMarieW" w:date="2019-02-13T10:29:00Z">
        <w:r w:rsidRPr="00AC1770" w:rsidDel="00691F62">
          <w:delText xml:space="preserve"> and</w:delText>
        </w:r>
      </w:del>
      <w:r w:rsidRPr="00AC1770">
        <w:t xml:space="preserve"> how some modules are</w:t>
      </w:r>
      <w:ins w:id="551" w:author="Carol Nichols" w:date="2019-02-15T13:57:00Z">
        <w:r w:rsidR="00372239">
          <w:t xml:space="preserve"> </w:t>
        </w:r>
      </w:ins>
      <w:del w:id="552" w:author="Carol Nichols" w:date="2019-02-15T13:57:00Z">
        <w:r w:rsidRPr="00AC1770" w:rsidDel="00372239">
          <w:delText> </w:delText>
        </w:r>
      </w:del>
      <w:r w:rsidRPr="00AC1770">
        <w:rPr>
          <w:rStyle w:val="EmphasisItalic"/>
        </w:rPr>
        <w:t>siblings</w:t>
      </w:r>
      <w:del w:id="553" w:author="Carol Nichols" w:date="2019-02-15T13:58:00Z">
        <w:r w:rsidRPr="00AC1770" w:rsidDel="00506E3A">
          <w:delText> </w:delText>
        </w:r>
      </w:del>
      <w:ins w:id="554" w:author="Carol Nichols" w:date="2019-02-15T13:58:00Z">
        <w:r w:rsidR="00506E3A">
          <w:t xml:space="preserve"> </w:t>
        </w:r>
      </w:ins>
      <w:r w:rsidRPr="00AC1770">
        <w:t>to</w:t>
      </w:r>
      <w:r w:rsidR="00AC1770">
        <w:t xml:space="preserve"> </w:t>
      </w:r>
      <w:r w:rsidRPr="00AC1770">
        <w:t xml:space="preserve">each other, </w:t>
      </w:r>
      <w:r w:rsidRPr="00AC1770">
        <w:lastRenderedPageBreak/>
        <w:t>meaning they</w:t>
      </w:r>
      <w:del w:id="555" w:author="AnneMarieW" w:date="2019-02-13T10:28:00Z">
        <w:r w:rsidRPr="00AC1770" w:rsidDel="00691F62">
          <w:delText xml:space="preserve"> a</w:delText>
        </w:r>
      </w:del>
      <w:ins w:id="556" w:author="AnneMarieW" w:date="2019-02-13T10:28:00Z">
        <w:r w:rsidR="00691F62">
          <w:t>’</w:t>
        </w:r>
      </w:ins>
      <w:r w:rsidRPr="00AC1770">
        <w:t>re defined in the same module (</w:t>
      </w:r>
      <w:r w:rsidRPr="00AC1770">
        <w:rPr>
          <w:rStyle w:val="Literal"/>
        </w:rPr>
        <w:t>hosting</w:t>
      </w:r>
      <w:del w:id="557" w:author="Carol Nichols" w:date="2019-02-15T13:58:00Z">
        <w:r w:rsidRPr="00AC1770" w:rsidDel="00340BBF">
          <w:delText> </w:delText>
        </w:r>
      </w:del>
      <w:ins w:id="558" w:author="Carol Nichols" w:date="2019-02-15T13:58:00Z">
        <w:r w:rsidR="00340BBF">
          <w:t xml:space="preserve"> </w:t>
        </w:r>
      </w:ins>
      <w:r w:rsidRPr="00AC1770">
        <w:t>and</w:t>
      </w:r>
      <w:r w:rsidR="00AC1770">
        <w:t xml:space="preserve"> </w:t>
      </w:r>
      <w:r w:rsidRPr="00AC1770">
        <w:rPr>
          <w:rStyle w:val="Literal"/>
        </w:rPr>
        <w:t>serving</w:t>
      </w:r>
      <w:del w:id="559" w:author="Carol Nichols" w:date="2019-02-15T13:58:00Z">
        <w:r w:rsidRPr="00AC1770" w:rsidDel="00340BBF">
          <w:delText> </w:delText>
        </w:r>
      </w:del>
      <w:ins w:id="560" w:author="Carol Nichols" w:date="2019-02-15T13:58:00Z">
        <w:r w:rsidR="00340BBF">
          <w:t xml:space="preserve"> </w:t>
        </w:r>
      </w:ins>
      <w:r w:rsidRPr="00AC1770">
        <w:t xml:space="preserve">are </w:t>
      </w:r>
      <w:del w:id="561" w:author="AnneMarieW" w:date="2019-02-13T10:28:00Z">
        <w:r w:rsidRPr="00AC1770" w:rsidDel="00691F62">
          <w:delText xml:space="preserve">both </w:delText>
        </w:r>
      </w:del>
      <w:r w:rsidRPr="00AC1770">
        <w:t>defined within</w:t>
      </w:r>
      <w:ins w:id="562" w:author="Carol Nichols" w:date="2019-02-15T13:58:00Z">
        <w:r w:rsidR="00143AD0">
          <w:t xml:space="preserve"> </w:t>
        </w:r>
      </w:ins>
      <w:del w:id="563" w:author="Carol Nichols" w:date="2019-02-15T13:58:00Z">
        <w:r w:rsidRPr="00AC1770" w:rsidDel="00143AD0">
          <w:delText> </w:delText>
        </w:r>
      </w:del>
      <w:r w:rsidRPr="00AC1770">
        <w:rPr>
          <w:rStyle w:val="Literal"/>
        </w:rPr>
        <w:t>front_of_house</w:t>
      </w:r>
      <w:r w:rsidRPr="00AC1770">
        <w:t>). To continue the family</w:t>
      </w:r>
      <w:r w:rsidR="00AC1770">
        <w:t xml:space="preserve"> </w:t>
      </w:r>
      <w:r w:rsidRPr="00AC1770">
        <w:t>metaphor, if module A is contained inside module</w:t>
      </w:r>
      <w:ins w:id="564" w:author="AnneMarieW" w:date="2019-02-13T10:30:00Z">
        <w:r w:rsidR="00691F62">
          <w:t xml:space="preserve"> B</w:t>
        </w:r>
      </w:ins>
      <w:r w:rsidRPr="00AC1770">
        <w:t xml:space="preserve">, we say </w:t>
      </w:r>
      <w:del w:id="565" w:author="AnneMarieW" w:date="2019-02-14T10:00:00Z">
        <w:r w:rsidRPr="00AC1770" w:rsidDel="00EC2987">
          <w:delText xml:space="preserve">say </w:delText>
        </w:r>
      </w:del>
      <w:r w:rsidRPr="00AC1770">
        <w:t>that module A is</w:t>
      </w:r>
      <w:r w:rsidR="00AC1770">
        <w:t xml:space="preserve"> </w:t>
      </w:r>
      <w:r w:rsidRPr="00AC1770">
        <w:t>the</w:t>
      </w:r>
      <w:ins w:id="566" w:author="Carol Nichols" w:date="2019-02-15T13:58:00Z">
        <w:r w:rsidR="00386E74">
          <w:t xml:space="preserve"> </w:t>
        </w:r>
      </w:ins>
      <w:del w:id="567" w:author="Carol Nichols" w:date="2019-02-15T13:58:00Z">
        <w:r w:rsidRPr="00AC1770" w:rsidDel="00386E74">
          <w:delText> </w:delText>
        </w:r>
      </w:del>
      <w:r w:rsidRPr="00AC1770">
        <w:rPr>
          <w:rStyle w:val="EmphasisItalic"/>
        </w:rPr>
        <w:t>child</w:t>
      </w:r>
      <w:del w:id="568" w:author="Carol Nichols" w:date="2019-02-15T13:58:00Z">
        <w:r w:rsidRPr="00AC1770" w:rsidDel="00386E74">
          <w:delText> </w:delText>
        </w:r>
      </w:del>
      <w:ins w:id="569" w:author="Carol Nichols" w:date="2019-02-15T13:58:00Z">
        <w:r w:rsidR="00386E74">
          <w:t xml:space="preserve"> </w:t>
        </w:r>
      </w:ins>
      <w:r w:rsidRPr="00AC1770">
        <w:t>of module B, and that module B is the</w:t>
      </w:r>
      <w:ins w:id="570" w:author="Carol Nichols" w:date="2019-02-15T13:58:00Z">
        <w:r w:rsidR="00FF576F">
          <w:t xml:space="preserve"> </w:t>
        </w:r>
      </w:ins>
      <w:del w:id="571" w:author="Carol Nichols" w:date="2019-02-15T13:58:00Z">
        <w:r w:rsidRPr="00AC1770" w:rsidDel="00FF576F">
          <w:delText> </w:delText>
        </w:r>
      </w:del>
      <w:r w:rsidRPr="00AC1770">
        <w:rPr>
          <w:rStyle w:val="EmphasisItalic"/>
        </w:rPr>
        <w:t>parent</w:t>
      </w:r>
      <w:del w:id="572" w:author="Carol Nichols" w:date="2019-02-15T13:58:00Z">
        <w:r w:rsidRPr="00AC1770" w:rsidDel="001D0FEB">
          <w:delText> </w:delText>
        </w:r>
      </w:del>
      <w:ins w:id="573" w:author="Carol Nichols" w:date="2019-02-15T13:58:00Z">
        <w:r w:rsidR="001D0FEB">
          <w:t xml:space="preserve"> </w:t>
        </w:r>
      </w:ins>
      <w:r w:rsidRPr="00AC1770">
        <w:t>of module A. Notice</w:t>
      </w:r>
      <w:r w:rsidR="00AC1770">
        <w:t xml:space="preserve"> </w:t>
      </w:r>
      <w:r w:rsidRPr="00AC1770">
        <w:t>that the entire module tree is rooted under the implicit module named</w:t>
      </w:r>
      <w:ins w:id="574" w:author="Carol Nichols" w:date="2019-02-15T13:58:00Z">
        <w:r w:rsidR="00C96A99">
          <w:t xml:space="preserve"> </w:t>
        </w:r>
      </w:ins>
      <w:del w:id="575" w:author="Carol Nichols" w:date="2019-02-15T13:58:00Z">
        <w:r w:rsidRPr="00AC1770" w:rsidDel="00C96A99">
          <w:delText> </w:delText>
        </w:r>
      </w:del>
      <w:r w:rsidRPr="00AC1770">
        <w:rPr>
          <w:rStyle w:val="Literal"/>
        </w:rPr>
        <w:t>crate</w:t>
      </w:r>
      <w:r>
        <w:t>.</w:t>
      </w:r>
    </w:p>
    <w:p w14:paraId="07CDEDE0" w14:textId="77777777" w:rsidR="003F4E38" w:rsidRDefault="003F4E38" w:rsidP="006B039B">
      <w:pPr>
        <w:pStyle w:val="Body"/>
      </w:pPr>
      <w:r>
        <w:t>The module tree might remind you of the</w:t>
      </w:r>
      <w:ins w:id="576" w:author="AnneMarieW" w:date="2019-02-13T10:30:00Z">
        <w:r w:rsidR="00691F62" w:rsidRPr="00691F62">
          <w:t xml:space="preserve"> </w:t>
        </w:r>
        <w:r w:rsidR="00691F62">
          <w:t>filesystem’s</w:t>
        </w:r>
      </w:ins>
      <w:r>
        <w:t xml:space="preserve"> directory tree</w:t>
      </w:r>
      <w:del w:id="577" w:author="AnneMarieW" w:date="2019-02-13T10:30:00Z">
        <w:r w:rsidDel="00691F62">
          <w:delText xml:space="preserve"> of the</w:delText>
        </w:r>
      </w:del>
      <w:r>
        <w:t xml:space="preserve"> </w:t>
      </w:r>
      <w:del w:id="578" w:author="AnneMarieW" w:date="2019-02-13T10:30:00Z">
        <w:r w:rsidDel="00691F62">
          <w:delText>filesystem you</w:delText>
        </w:r>
        <w:r w:rsidR="00AC1770" w:rsidDel="00691F62">
          <w:delText xml:space="preserve"> </w:delText>
        </w:r>
        <w:r w:rsidDel="00691F62">
          <w:delText xml:space="preserve">have </w:delText>
        </w:r>
      </w:del>
      <w:r>
        <w:t>on your computer; this is a very apt comparison! Just like directories in</w:t>
      </w:r>
      <w:r w:rsidR="00AC1770">
        <w:t xml:space="preserve"> </w:t>
      </w:r>
      <w:r>
        <w:t>a filesystem, you use modules to organize your code. And just like files in a</w:t>
      </w:r>
      <w:r w:rsidR="00AC1770">
        <w:t xml:space="preserve"> </w:t>
      </w:r>
      <w:r>
        <w:t xml:space="preserve">directory, we need </w:t>
      </w:r>
      <w:del w:id="579" w:author="AnneMarieW" w:date="2019-02-13T10:31:00Z">
        <w:r w:rsidDel="00691F62">
          <w:delText xml:space="preserve">to have </w:delText>
        </w:r>
      </w:del>
      <w:r>
        <w:t>a way to find our modules.</w:t>
      </w:r>
    </w:p>
    <w:p w14:paraId="022B607A" w14:textId="77777777" w:rsidR="003F4E38" w:rsidRDefault="003F4E38" w:rsidP="00AC1770">
      <w:pPr>
        <w:pStyle w:val="HeadA"/>
      </w:pPr>
      <w:bookmarkStart w:id="580" w:name="paths-for-referring-to-an-item-in-the-mo"/>
      <w:bookmarkStart w:id="581" w:name="_Toc1404761"/>
      <w:bookmarkEnd w:id="580"/>
      <w:r>
        <w:t>Paths for Referring to an Item in the Module Tree</w:t>
      </w:r>
      <w:bookmarkEnd w:id="581"/>
    </w:p>
    <w:p w14:paraId="5520E157" w14:textId="04B635A0" w:rsidR="003F4E38" w:rsidRDefault="003F4E38" w:rsidP="00AC1770">
      <w:pPr>
        <w:pStyle w:val="BodyFirst"/>
      </w:pPr>
      <w:r>
        <w:t>To show Rust where to find an item in a module tree, we use a</w:t>
      </w:r>
      <w:ins w:id="582" w:author="Carol Nichols" w:date="2019-02-15T13:58:00Z">
        <w:r w:rsidR="000B593A">
          <w:t xml:space="preserve"> </w:t>
        </w:r>
      </w:ins>
      <w:del w:id="583" w:author="Carol Nichols" w:date="2019-02-15T13:58:00Z">
        <w:r w:rsidDel="000B593A">
          <w:delText> </w:delText>
        </w:r>
      </w:del>
      <w:r w:rsidRPr="00AC1770">
        <w:rPr>
          <w:rStyle w:val="EmphasisItalic"/>
        </w:rPr>
        <w:t>path</w:t>
      </w:r>
      <w:del w:id="584" w:author="AnneMarieW" w:date="2019-02-13T10:32:00Z">
        <w:r w:rsidDel="002A5406">
          <w:delText>,</w:delText>
        </w:r>
      </w:del>
      <w:r>
        <w:t xml:space="preserve"> in the</w:t>
      </w:r>
      <w:r w:rsidR="00AC1770">
        <w:t xml:space="preserve"> </w:t>
      </w:r>
      <w:r>
        <w:t xml:space="preserve">same way </w:t>
      </w:r>
      <w:ins w:id="585" w:author="AnneMarieW" w:date="2019-02-13T10:32:00Z">
        <w:r w:rsidR="002A5406">
          <w:t xml:space="preserve">we use a path </w:t>
        </w:r>
      </w:ins>
      <w:del w:id="586" w:author="AnneMarieW" w:date="2019-02-13T10:32:00Z">
        <w:r w:rsidDel="002A5406">
          <w:delText xml:space="preserve">that, </w:delText>
        </w:r>
      </w:del>
      <w:r>
        <w:t>when navigating a file</w:t>
      </w:r>
      <w:del w:id="587" w:author="AnneMarieW" w:date="2019-02-13T10:32:00Z">
        <w:r w:rsidDel="002A5406">
          <w:delText xml:space="preserve"> </w:delText>
        </w:r>
      </w:del>
      <w:r>
        <w:t>system</w:t>
      </w:r>
      <w:del w:id="588" w:author="AnneMarieW" w:date="2019-02-13T10:32:00Z">
        <w:r w:rsidDel="002A5406">
          <w:delText>, we use a path</w:delText>
        </w:r>
      </w:del>
      <w:r>
        <w:t>. If we want to call</w:t>
      </w:r>
      <w:r w:rsidR="00AC1770">
        <w:t xml:space="preserve"> </w:t>
      </w:r>
      <w:r>
        <w:t>a function, we need to know its path.</w:t>
      </w:r>
    </w:p>
    <w:p w14:paraId="6971A936" w14:textId="3FD21B5D" w:rsidR="003F4E38" w:rsidRDefault="003F4E38" w:rsidP="006B039B">
      <w:pPr>
        <w:pStyle w:val="Body"/>
      </w:pPr>
      <w:r>
        <w:t>A</w:t>
      </w:r>
      <w:ins w:id="589" w:author="Carol Nichols" w:date="2019-02-15T13:58:00Z">
        <w:r w:rsidR="001E08E4">
          <w:t xml:space="preserve"> </w:t>
        </w:r>
      </w:ins>
      <w:del w:id="590" w:author="Carol Nichols" w:date="2019-02-15T13:58:00Z">
        <w:r w:rsidDel="001E08E4">
          <w:delText> </w:delText>
        </w:r>
      </w:del>
      <w:r w:rsidRPr="00AC1770">
        <w:rPr>
          <w:rStyle w:val="EmphasisItalic"/>
        </w:rPr>
        <w:t>path</w:t>
      </w:r>
      <w:del w:id="591" w:author="Carol Nichols" w:date="2019-02-15T13:59:00Z">
        <w:r w:rsidDel="008F6CB2">
          <w:delText> </w:delText>
        </w:r>
      </w:del>
      <w:ins w:id="592" w:author="Carol Nichols" w:date="2019-02-15T13:59:00Z">
        <w:r w:rsidR="008F6CB2">
          <w:t xml:space="preserve"> </w:t>
        </w:r>
      </w:ins>
      <w:r>
        <w:t>can take two forms:</w:t>
      </w:r>
    </w:p>
    <w:p w14:paraId="48756EF5" w14:textId="0A42A60F" w:rsidR="003F4E38" w:rsidRDefault="003F4E38" w:rsidP="00AC1770">
      <w:pPr>
        <w:pStyle w:val="BulletA"/>
      </w:pPr>
      <w:r>
        <w:t>An</w:t>
      </w:r>
      <w:ins w:id="593" w:author="Carol Nichols" w:date="2019-02-15T13:59:00Z">
        <w:r w:rsidR="00141111">
          <w:t xml:space="preserve"> </w:t>
        </w:r>
      </w:ins>
      <w:del w:id="594" w:author="Carol Nichols" w:date="2019-02-15T13:59:00Z">
        <w:r w:rsidDel="00141111">
          <w:delText> </w:delText>
        </w:r>
      </w:del>
      <w:r w:rsidRPr="00AC1770">
        <w:rPr>
          <w:rStyle w:val="EmphasisItalic"/>
        </w:rPr>
        <w:t>absolute path</w:t>
      </w:r>
      <w:del w:id="595" w:author="Carol Nichols" w:date="2019-02-15T13:59:00Z">
        <w:r w:rsidDel="00800BF3">
          <w:delText> </w:delText>
        </w:r>
      </w:del>
      <w:ins w:id="596" w:author="Carol Nichols" w:date="2019-02-15T13:59:00Z">
        <w:r w:rsidR="00800BF3">
          <w:t xml:space="preserve"> </w:t>
        </w:r>
      </w:ins>
      <w:r>
        <w:t>starts from a crate root by using a crate name or a</w:t>
      </w:r>
      <w:r w:rsidR="00AC1770">
        <w:t xml:space="preserve"> </w:t>
      </w:r>
      <w:r>
        <w:t>literal</w:t>
      </w:r>
      <w:ins w:id="597" w:author="Carol Nichols" w:date="2019-02-15T13:59:00Z">
        <w:r w:rsidR="000C4FC0">
          <w:t xml:space="preserve"> </w:t>
        </w:r>
      </w:ins>
      <w:del w:id="598" w:author="Carol Nichols" w:date="2019-02-15T13:59:00Z">
        <w:r w:rsidDel="000C4FC0">
          <w:delText> </w:delText>
        </w:r>
      </w:del>
      <w:r w:rsidRPr="00AC1770">
        <w:rPr>
          <w:rStyle w:val="Literal"/>
        </w:rPr>
        <w:t>crate</w:t>
      </w:r>
      <w:r>
        <w:t>.</w:t>
      </w:r>
    </w:p>
    <w:p w14:paraId="5C2E8DE3" w14:textId="79615572" w:rsidR="003F4E38" w:rsidRDefault="003F4E38" w:rsidP="00AC1770">
      <w:pPr>
        <w:pStyle w:val="BulletC"/>
      </w:pPr>
      <w:r>
        <w:t>A</w:t>
      </w:r>
      <w:ins w:id="599" w:author="Carol Nichols" w:date="2019-02-15T13:59:00Z">
        <w:r w:rsidR="004038E6">
          <w:t xml:space="preserve"> </w:t>
        </w:r>
      </w:ins>
      <w:del w:id="600" w:author="Carol Nichols" w:date="2019-02-15T13:59:00Z">
        <w:r w:rsidDel="004038E6">
          <w:delText> </w:delText>
        </w:r>
      </w:del>
      <w:r w:rsidRPr="00AC1770">
        <w:rPr>
          <w:rStyle w:val="EmphasisItalic"/>
        </w:rPr>
        <w:t>relative path</w:t>
      </w:r>
      <w:del w:id="601" w:author="Carol Nichols" w:date="2019-02-15T13:59:00Z">
        <w:r w:rsidDel="003C110B">
          <w:delText> </w:delText>
        </w:r>
      </w:del>
      <w:ins w:id="602" w:author="Carol Nichols" w:date="2019-02-15T13:59:00Z">
        <w:r w:rsidR="003C110B">
          <w:t xml:space="preserve"> </w:t>
        </w:r>
      </w:ins>
      <w:r>
        <w:t>starts from the current module and uses</w:t>
      </w:r>
      <w:ins w:id="603" w:author="Carol Nichols" w:date="2019-02-15T13:59:00Z">
        <w:r w:rsidR="00312FA8">
          <w:t xml:space="preserve"> </w:t>
        </w:r>
      </w:ins>
      <w:del w:id="604" w:author="Carol Nichols" w:date="2019-02-15T13:59:00Z">
        <w:r w:rsidDel="00312FA8">
          <w:delText> </w:delText>
        </w:r>
      </w:del>
      <w:r w:rsidRPr="00AC1770">
        <w:rPr>
          <w:rStyle w:val="Literal"/>
        </w:rPr>
        <w:t>self</w:t>
      </w:r>
      <w:r>
        <w:t>,</w:t>
      </w:r>
      <w:ins w:id="605" w:author="Carol Nichols" w:date="2019-02-15T13:59:00Z">
        <w:r w:rsidR="002069FC">
          <w:t xml:space="preserve"> </w:t>
        </w:r>
      </w:ins>
      <w:del w:id="606" w:author="Carol Nichols" w:date="2019-02-15T13:59:00Z">
        <w:r w:rsidDel="002069FC">
          <w:delText> </w:delText>
        </w:r>
      </w:del>
      <w:r w:rsidRPr="00AC1770">
        <w:rPr>
          <w:rStyle w:val="Literal"/>
        </w:rPr>
        <w:t>super</w:t>
      </w:r>
      <w:r>
        <w:t>, or</w:t>
      </w:r>
      <w:r w:rsidR="00AC1770">
        <w:t xml:space="preserve"> </w:t>
      </w:r>
      <w:r>
        <w:t>an identifier in the current module.</w:t>
      </w:r>
    </w:p>
    <w:p w14:paraId="010611FD" w14:textId="77777777" w:rsidR="003F4E38" w:rsidRDefault="003F4E38" w:rsidP="006B039B">
      <w:pPr>
        <w:pStyle w:val="Body"/>
      </w:pPr>
      <w:r w:rsidRPr="00AC1770">
        <w:t>Both absolute and relative paths are followed by one or more identifiers</w:t>
      </w:r>
      <w:r w:rsidR="00AC1770">
        <w:t xml:space="preserve"> </w:t>
      </w:r>
      <w:r w:rsidRPr="00AC1770">
        <w:t xml:space="preserve">separated by double colons </w:t>
      </w:r>
      <w:proofErr w:type="gramStart"/>
      <w:r w:rsidRPr="00AC1770">
        <w:t>(</w:t>
      </w:r>
      <w:r w:rsidRPr="00AC1770">
        <w:rPr>
          <w:rStyle w:val="Literal"/>
        </w:rPr>
        <w:t>::</w:t>
      </w:r>
      <w:r>
        <w:t>)</w:t>
      </w:r>
      <w:proofErr w:type="gramEnd"/>
      <w:r>
        <w:t>.</w:t>
      </w:r>
    </w:p>
    <w:p w14:paraId="60ECC630" w14:textId="784395A2" w:rsidR="003F4E38" w:rsidRDefault="003F4E38" w:rsidP="006B039B">
      <w:pPr>
        <w:pStyle w:val="Body"/>
      </w:pPr>
      <w:r>
        <w:t xml:space="preserve">Let’s return to </w:t>
      </w:r>
      <w:del w:id="607" w:author="AnneMarieW" w:date="2019-02-13T10:33:00Z">
        <w:r w:rsidDel="002A5406">
          <w:delText xml:space="preserve">our </w:delText>
        </w:r>
      </w:del>
      <w:ins w:id="608" w:author="AnneMarieW" w:date="2019-02-13T10:33:00Z">
        <w:r w:rsidR="002A5406">
          <w:t xml:space="preserve">the </w:t>
        </w:r>
      </w:ins>
      <w:r>
        <w:t>example in Listing 7-1. How do we call the</w:t>
      </w:r>
      <w:r w:rsidR="00AC1770">
        <w:t xml:space="preserve"> </w:t>
      </w:r>
      <w:r w:rsidRPr="00AC1770">
        <w:rPr>
          <w:rStyle w:val="Literal"/>
        </w:rPr>
        <w:t>add_to_waitlist</w:t>
      </w:r>
      <w:del w:id="609" w:author="Carol Nichols" w:date="2019-02-15T13:59:00Z">
        <w:r w:rsidRPr="00AC1770" w:rsidDel="00620FB3">
          <w:delText> </w:delText>
        </w:r>
      </w:del>
      <w:ins w:id="610" w:author="Carol Nichols" w:date="2019-02-15T13:59:00Z">
        <w:r w:rsidR="00620FB3">
          <w:t xml:space="preserve"> </w:t>
        </w:r>
      </w:ins>
      <w:r w:rsidRPr="00AC1770">
        <w:t>function? This is the same</w:t>
      </w:r>
      <w:del w:id="611" w:author="AnneMarieW" w:date="2019-02-13T10:33:00Z">
        <w:r w:rsidRPr="00AC1770" w:rsidDel="002A5406">
          <w:delText xml:space="preserve"> thing</w:delText>
        </w:r>
      </w:del>
      <w:r w:rsidRPr="00AC1770">
        <w:t xml:space="preserve"> as asking, what’s the path</w:t>
      </w:r>
      <w:r w:rsidR="00AC1770">
        <w:t xml:space="preserve"> </w:t>
      </w:r>
      <w:r w:rsidRPr="00AC1770">
        <w:t>of the</w:t>
      </w:r>
      <w:ins w:id="612" w:author="Carol Nichols" w:date="2019-02-15T13:59:00Z">
        <w:r w:rsidR="007E5374">
          <w:t xml:space="preserve"> </w:t>
        </w:r>
      </w:ins>
      <w:del w:id="613" w:author="Carol Nichols" w:date="2019-02-15T13:59:00Z">
        <w:r w:rsidRPr="00AC1770" w:rsidDel="007E5374">
          <w:delText> </w:delText>
        </w:r>
      </w:del>
      <w:r w:rsidRPr="00AC1770">
        <w:rPr>
          <w:rStyle w:val="Literal"/>
        </w:rPr>
        <w:t>add_to_waitlist</w:t>
      </w:r>
      <w:del w:id="614" w:author="Carol Nichols" w:date="2019-02-15T14:00:00Z">
        <w:r w:rsidRPr="00AC1770" w:rsidDel="00C06BD7">
          <w:delText> </w:delText>
        </w:r>
      </w:del>
      <w:ins w:id="615" w:author="Carol Nichols" w:date="2019-02-15T14:00:00Z">
        <w:r w:rsidR="00C06BD7">
          <w:t xml:space="preserve"> </w:t>
        </w:r>
      </w:ins>
      <w:r w:rsidRPr="00AC1770">
        <w:t>function? In Listing 7-3, we simplified our code a bit</w:t>
      </w:r>
      <w:r w:rsidR="00AC1770">
        <w:t xml:space="preserve"> </w:t>
      </w:r>
      <w:r w:rsidRPr="00AC1770">
        <w:t>by removing some of the modules and functions. We’ll show two ways to call the</w:t>
      </w:r>
      <w:ins w:id="616" w:author="Carol Nichols" w:date="2019-02-15T14:00:00Z">
        <w:r w:rsidR="00795B7D">
          <w:t xml:space="preserve"> </w:t>
        </w:r>
      </w:ins>
      <w:del w:id="617" w:author="Carol Nichols" w:date="2019-02-15T14:00:00Z">
        <w:r w:rsidR="00AC1770" w:rsidDel="00795B7D">
          <w:delText xml:space="preserve"> </w:delText>
        </w:r>
      </w:del>
      <w:r w:rsidRPr="00AC1770">
        <w:rPr>
          <w:rStyle w:val="Literal"/>
        </w:rPr>
        <w:t>add_to_waitlist</w:t>
      </w:r>
      <w:del w:id="618" w:author="Carol Nichols" w:date="2019-02-18T14:28:00Z">
        <w:r w:rsidRPr="00AC1770" w:rsidDel="00C0307A">
          <w:delText> </w:delText>
        </w:r>
      </w:del>
      <w:ins w:id="619" w:author="Carol Nichols" w:date="2019-02-18T14:28:00Z">
        <w:r w:rsidR="00C0307A">
          <w:t xml:space="preserve"> </w:t>
        </w:r>
      </w:ins>
      <w:r w:rsidRPr="00AC1770">
        <w:t>function from a new function</w:t>
      </w:r>
      <w:ins w:id="620" w:author="Carol Nichols" w:date="2019-02-15T14:00:00Z">
        <w:r w:rsidR="00045E4C">
          <w:t xml:space="preserve"> </w:t>
        </w:r>
      </w:ins>
      <w:del w:id="621" w:author="Carol Nichols" w:date="2019-02-15T14:00:00Z">
        <w:r w:rsidRPr="00AC1770" w:rsidDel="00045E4C">
          <w:delText> </w:delText>
        </w:r>
      </w:del>
      <w:r w:rsidRPr="00AC1770">
        <w:rPr>
          <w:rStyle w:val="Literal"/>
        </w:rPr>
        <w:t>eat_at_restaurant</w:t>
      </w:r>
      <w:del w:id="622" w:author="Carol Nichols" w:date="2019-02-15T14:00:00Z">
        <w:r w:rsidDel="00CD765F">
          <w:delText> </w:delText>
        </w:r>
      </w:del>
      <w:ins w:id="623" w:author="Carol Nichols" w:date="2019-02-15T14:00:00Z">
        <w:r w:rsidR="00CD765F">
          <w:t xml:space="preserve"> </w:t>
        </w:r>
      </w:ins>
      <w:r>
        <w:t>defined in</w:t>
      </w:r>
      <w:r w:rsidR="00AC1770">
        <w:t xml:space="preserve"> </w:t>
      </w:r>
      <w:r>
        <w:t>the crate root. Note that this example won’t compile just yet</w:t>
      </w:r>
      <w:del w:id="624" w:author="AnneMarieW" w:date="2019-02-13T10:34:00Z">
        <w:r w:rsidDel="002A5406">
          <w:delText>,</w:delText>
        </w:r>
      </w:del>
      <w:ins w:id="625" w:author="AnneMarieW" w:date="2019-02-13T10:34:00Z">
        <w:r w:rsidR="002A5406">
          <w:t>;</w:t>
        </w:r>
      </w:ins>
      <w:r>
        <w:t xml:space="preserve"> we’ll explain</w:t>
      </w:r>
      <w:r w:rsidR="00AC1770">
        <w:t xml:space="preserve"> </w:t>
      </w:r>
      <w:r>
        <w:t>why in a bit.</w:t>
      </w:r>
    </w:p>
    <w:p w14:paraId="767C10E1" w14:textId="77777777" w:rsidR="003F4E38" w:rsidRDefault="003F4E38" w:rsidP="00AC1770">
      <w:pPr>
        <w:pStyle w:val="ProductionDirective"/>
      </w:pPr>
      <w:r>
        <w:t>Filename: src/lib.rs</w:t>
      </w:r>
    </w:p>
    <w:p w14:paraId="10A06D32" w14:textId="77777777" w:rsidR="003F4E38" w:rsidRPr="00AC1770" w:rsidRDefault="003F4E38" w:rsidP="00AC1770">
      <w:pPr>
        <w:pStyle w:val="CodeA"/>
      </w:pPr>
      <w:r w:rsidRPr="00AC1770">
        <w:t>mod front_of_house {</w:t>
      </w:r>
    </w:p>
    <w:p w14:paraId="7589C88A" w14:textId="77777777" w:rsidR="003F4E38" w:rsidRPr="00AC1770" w:rsidRDefault="003F4E38" w:rsidP="00AC1770">
      <w:pPr>
        <w:pStyle w:val="CodeB"/>
      </w:pPr>
      <w:r w:rsidRPr="00AC1770">
        <w:t xml:space="preserve">    mod hosting {</w:t>
      </w:r>
    </w:p>
    <w:p w14:paraId="41DF4ADF" w14:textId="77777777" w:rsidR="003F4E38" w:rsidRPr="00AC1770" w:rsidRDefault="003F4E38" w:rsidP="00AC1770">
      <w:pPr>
        <w:pStyle w:val="CodeB"/>
      </w:pPr>
      <w:r w:rsidRPr="00AC1770">
        <w:t xml:space="preserve">        fn add_to_waitlist() {}</w:t>
      </w:r>
    </w:p>
    <w:p w14:paraId="2E4826DA" w14:textId="77777777" w:rsidR="003F4E38" w:rsidRPr="00AC1770" w:rsidRDefault="003F4E38" w:rsidP="00AC1770">
      <w:pPr>
        <w:pStyle w:val="CodeB"/>
      </w:pPr>
      <w:r w:rsidRPr="00AC1770">
        <w:t xml:space="preserve">    }</w:t>
      </w:r>
    </w:p>
    <w:p w14:paraId="21074ADF" w14:textId="77777777" w:rsidR="003F4E38" w:rsidRPr="00AC1770" w:rsidRDefault="003F4E38" w:rsidP="00AC1770">
      <w:pPr>
        <w:pStyle w:val="CodeB"/>
      </w:pPr>
      <w:r w:rsidRPr="00AC1770">
        <w:t>}</w:t>
      </w:r>
    </w:p>
    <w:p w14:paraId="2FD0000A" w14:textId="77777777" w:rsidR="003F4E38" w:rsidRPr="00AC1770" w:rsidRDefault="003F4E38" w:rsidP="00AC1770">
      <w:pPr>
        <w:pStyle w:val="CodeB"/>
      </w:pPr>
    </w:p>
    <w:p w14:paraId="599E4DDB" w14:textId="77777777" w:rsidR="003F4E38" w:rsidRPr="00AC1770" w:rsidRDefault="003F4E38" w:rsidP="00AC1770">
      <w:pPr>
        <w:pStyle w:val="CodeB"/>
      </w:pPr>
      <w:r w:rsidRPr="00AC1770">
        <w:t>pub fn eat_at_restaurant() {</w:t>
      </w:r>
    </w:p>
    <w:p w14:paraId="291DBCAD" w14:textId="77777777" w:rsidR="003F4E38" w:rsidRPr="00AC1770" w:rsidRDefault="003F4E38" w:rsidP="00AC1770">
      <w:pPr>
        <w:pStyle w:val="CodeB"/>
      </w:pPr>
      <w:r w:rsidRPr="00AC1770">
        <w:t xml:space="preserve">    // Absolute path</w:t>
      </w:r>
    </w:p>
    <w:p w14:paraId="74DC04D2" w14:textId="77777777" w:rsidR="003F4E38" w:rsidRPr="00AC1770" w:rsidRDefault="003F4E38" w:rsidP="00AC1770">
      <w:pPr>
        <w:pStyle w:val="CodeB"/>
      </w:pPr>
      <w:r w:rsidRPr="00AC1770">
        <w:t xml:space="preserve">    crate::front_of_house::hosting::add_to_waitlist();</w:t>
      </w:r>
    </w:p>
    <w:p w14:paraId="37B1F389" w14:textId="77777777" w:rsidR="003F4E38" w:rsidRPr="00AC1770" w:rsidRDefault="003F4E38" w:rsidP="00AC1770">
      <w:pPr>
        <w:pStyle w:val="CodeB"/>
      </w:pPr>
    </w:p>
    <w:p w14:paraId="40D8A35D" w14:textId="77777777" w:rsidR="003F4E38" w:rsidRPr="00AC1770" w:rsidRDefault="003F4E38" w:rsidP="00AC1770">
      <w:pPr>
        <w:pStyle w:val="CodeB"/>
      </w:pPr>
      <w:r w:rsidRPr="00AC1770">
        <w:lastRenderedPageBreak/>
        <w:t xml:space="preserve">    // Relative path</w:t>
      </w:r>
    </w:p>
    <w:p w14:paraId="52000365" w14:textId="77777777" w:rsidR="003F4E38" w:rsidRPr="00AC1770" w:rsidRDefault="003F4E38" w:rsidP="00AC1770">
      <w:pPr>
        <w:pStyle w:val="CodeB"/>
      </w:pPr>
      <w:r w:rsidRPr="00AC1770">
        <w:t xml:space="preserve">    front_of_house::hosting::add_to_waitlist();</w:t>
      </w:r>
    </w:p>
    <w:p w14:paraId="658F2703" w14:textId="77777777" w:rsidR="003F4E38" w:rsidRPr="006B039B" w:rsidRDefault="003F4E38" w:rsidP="00AC1770">
      <w:pPr>
        <w:pStyle w:val="CodeC"/>
      </w:pPr>
      <w:r w:rsidRPr="006B039B">
        <w:t>}</w:t>
      </w:r>
    </w:p>
    <w:p w14:paraId="3FD87874" w14:textId="6A9CD555" w:rsidR="003F4E38" w:rsidRDefault="003F4E38" w:rsidP="00AC1770">
      <w:pPr>
        <w:pStyle w:val="Listing"/>
      </w:pPr>
      <w:r w:rsidRPr="00AC1770">
        <w:t>Listing 7-3: Calling the</w:t>
      </w:r>
      <w:ins w:id="626" w:author="Carol Nichols" w:date="2019-02-15T14:00:00Z">
        <w:r w:rsidR="001E4A75">
          <w:t xml:space="preserve"> </w:t>
        </w:r>
      </w:ins>
      <w:del w:id="627" w:author="Carol Nichols" w:date="2019-02-15T14:00:00Z">
        <w:r w:rsidRPr="00AC1770" w:rsidDel="001E4A75">
          <w:delText> </w:delText>
        </w:r>
      </w:del>
      <w:r w:rsidRPr="002A5406">
        <w:rPr>
          <w:rStyle w:val="LiteralCaption"/>
          <w:rPrChange w:id="628" w:author="AnneMarieW" w:date="2019-02-13T10:35:00Z">
            <w:rPr>
              <w:rStyle w:val="Literal"/>
            </w:rPr>
          </w:rPrChange>
        </w:rPr>
        <w:t>add_to_waitlist</w:t>
      </w:r>
      <w:del w:id="629" w:author="Carol Nichols" w:date="2019-02-15T14:00:00Z">
        <w:r w:rsidDel="0048748C">
          <w:delText> </w:delText>
        </w:r>
      </w:del>
      <w:ins w:id="630" w:author="Carol Nichols" w:date="2019-02-15T14:00:00Z">
        <w:r w:rsidR="0048748C">
          <w:t xml:space="preserve"> </w:t>
        </w:r>
      </w:ins>
      <w:r>
        <w:t>function using absolute and relative</w:t>
      </w:r>
      <w:r w:rsidR="00AC1770">
        <w:t xml:space="preserve"> </w:t>
      </w:r>
      <w:r>
        <w:t>paths</w:t>
      </w:r>
    </w:p>
    <w:p w14:paraId="6E91D63A" w14:textId="4FC882D4" w:rsidR="003F4E38" w:rsidRDefault="003F4E38" w:rsidP="006B039B">
      <w:pPr>
        <w:pStyle w:val="Body"/>
      </w:pPr>
      <w:r>
        <w:t>The first time we call the</w:t>
      </w:r>
      <w:ins w:id="631" w:author="Carol Nichols" w:date="2019-02-15T14:00:00Z">
        <w:r w:rsidR="00FA5793">
          <w:t xml:space="preserve"> </w:t>
        </w:r>
      </w:ins>
      <w:del w:id="632" w:author="Carol Nichols" w:date="2019-02-15T14:00:00Z">
        <w:r w:rsidDel="00FA5793">
          <w:delText> </w:delText>
        </w:r>
      </w:del>
      <w:r w:rsidRPr="00AC1770">
        <w:rPr>
          <w:rStyle w:val="Literal"/>
        </w:rPr>
        <w:t>add_to_waitlist</w:t>
      </w:r>
      <w:del w:id="633" w:author="Carol Nichols" w:date="2019-02-15T14:00:00Z">
        <w:r w:rsidRPr="00AC1770" w:rsidDel="004D5454">
          <w:delText> </w:delText>
        </w:r>
      </w:del>
      <w:ins w:id="634" w:author="Carol Nichols" w:date="2019-02-15T14:00:00Z">
        <w:r w:rsidR="004D5454">
          <w:t xml:space="preserve"> </w:t>
        </w:r>
      </w:ins>
      <w:r w:rsidRPr="00AC1770">
        <w:t>function in</w:t>
      </w:r>
      <w:ins w:id="635" w:author="Carol Nichols" w:date="2019-02-15T14:00:00Z">
        <w:r w:rsidR="00FA7DF9">
          <w:t xml:space="preserve"> </w:t>
        </w:r>
      </w:ins>
      <w:del w:id="636" w:author="Carol Nichols" w:date="2019-02-15T14:00:00Z">
        <w:r w:rsidRPr="00AC1770" w:rsidDel="00FA7DF9">
          <w:delText> </w:delText>
        </w:r>
      </w:del>
      <w:r w:rsidRPr="00AC1770">
        <w:rPr>
          <w:rStyle w:val="Literal"/>
        </w:rPr>
        <w:t>eat_at_restaurant</w:t>
      </w:r>
      <w:r w:rsidRPr="00AC1770">
        <w:t>,</w:t>
      </w:r>
      <w:r w:rsidR="00AC1770">
        <w:t xml:space="preserve"> </w:t>
      </w:r>
      <w:r w:rsidRPr="00AC1770">
        <w:t>we use an absolute path. The</w:t>
      </w:r>
      <w:ins w:id="637" w:author="Carol Nichols" w:date="2019-02-15T14:00:00Z">
        <w:r w:rsidR="005B26C9">
          <w:t xml:space="preserve"> </w:t>
        </w:r>
      </w:ins>
      <w:del w:id="638" w:author="Carol Nichols" w:date="2019-02-15T14:01:00Z">
        <w:r w:rsidRPr="00AC1770" w:rsidDel="005B26C9">
          <w:delText> </w:delText>
        </w:r>
      </w:del>
      <w:r w:rsidRPr="00AC1770">
        <w:rPr>
          <w:rStyle w:val="Literal"/>
        </w:rPr>
        <w:t>add_to_waitlist</w:t>
      </w:r>
      <w:del w:id="639" w:author="Carol Nichols" w:date="2019-02-15T14:01:00Z">
        <w:r w:rsidRPr="00AC1770" w:rsidDel="00A96D71">
          <w:delText> </w:delText>
        </w:r>
      </w:del>
      <w:ins w:id="640" w:author="Carol Nichols" w:date="2019-02-15T14:01:00Z">
        <w:r w:rsidR="00A96D71">
          <w:t xml:space="preserve"> </w:t>
        </w:r>
      </w:ins>
      <w:r w:rsidRPr="00AC1770">
        <w:t>function is defined in the same</w:t>
      </w:r>
      <w:r w:rsidR="00AC1770">
        <w:t xml:space="preserve"> </w:t>
      </w:r>
      <w:r w:rsidRPr="00AC1770">
        <w:t>crate as</w:t>
      </w:r>
      <w:ins w:id="641" w:author="Carol Nichols" w:date="2019-02-15T14:01:00Z">
        <w:r w:rsidR="00247C41">
          <w:t xml:space="preserve"> </w:t>
        </w:r>
      </w:ins>
      <w:del w:id="642" w:author="Carol Nichols" w:date="2019-02-15T14:01:00Z">
        <w:r w:rsidRPr="00AC1770" w:rsidDel="00247C41">
          <w:delText> </w:delText>
        </w:r>
      </w:del>
      <w:r w:rsidRPr="00AC1770">
        <w:rPr>
          <w:rStyle w:val="Literal"/>
        </w:rPr>
        <w:t>eat_at_restaurant</w:t>
      </w:r>
      <w:r w:rsidRPr="00AC1770">
        <w:t>, which means we can use the</w:t>
      </w:r>
      <w:ins w:id="643" w:author="Carol Nichols" w:date="2019-02-15T14:01:00Z">
        <w:r w:rsidR="004E57E8">
          <w:t xml:space="preserve"> </w:t>
        </w:r>
      </w:ins>
      <w:del w:id="644" w:author="Carol Nichols" w:date="2019-02-15T14:01:00Z">
        <w:r w:rsidRPr="00AC1770" w:rsidDel="004E57E8">
          <w:delText> </w:delText>
        </w:r>
      </w:del>
      <w:r w:rsidRPr="00AC1770">
        <w:rPr>
          <w:rStyle w:val="Literal"/>
        </w:rPr>
        <w:t>crate</w:t>
      </w:r>
      <w:del w:id="645" w:author="Carol Nichols" w:date="2019-02-15T14:01:00Z">
        <w:r w:rsidDel="0045198C">
          <w:delText> </w:delText>
        </w:r>
      </w:del>
      <w:ins w:id="646" w:author="Carol Nichols" w:date="2019-02-15T14:01:00Z">
        <w:r w:rsidR="0045198C">
          <w:t xml:space="preserve"> </w:t>
        </w:r>
      </w:ins>
      <w:r>
        <w:t>keyword to</w:t>
      </w:r>
      <w:r w:rsidR="00AC1770">
        <w:t xml:space="preserve"> </w:t>
      </w:r>
      <w:r>
        <w:t>start an absolute path.</w:t>
      </w:r>
    </w:p>
    <w:p w14:paraId="6BD451F9" w14:textId="3EF79FBD" w:rsidR="003F4E38" w:rsidRDefault="003F4E38" w:rsidP="006B039B">
      <w:pPr>
        <w:pStyle w:val="Body"/>
      </w:pPr>
      <w:r>
        <w:t>After</w:t>
      </w:r>
      <w:ins w:id="647" w:author="Carol Nichols" w:date="2019-02-15T14:01:00Z">
        <w:r w:rsidR="00FD5D5C">
          <w:t xml:space="preserve"> </w:t>
        </w:r>
      </w:ins>
      <w:del w:id="648" w:author="Carol Nichols" w:date="2019-02-15T14:01:00Z">
        <w:r w:rsidDel="00FD5D5C">
          <w:delText> </w:delText>
        </w:r>
      </w:del>
      <w:r w:rsidRPr="00AC1770">
        <w:rPr>
          <w:rStyle w:val="Literal"/>
        </w:rPr>
        <w:t>crate</w:t>
      </w:r>
      <w:r w:rsidRPr="00AC1770">
        <w:t>, we include each of the successive modules until we make our way</w:t>
      </w:r>
      <w:r w:rsidR="00AC1770">
        <w:t xml:space="preserve"> </w:t>
      </w:r>
      <w:r w:rsidRPr="00AC1770">
        <w:t>to</w:t>
      </w:r>
      <w:ins w:id="649" w:author="Carol Nichols" w:date="2019-02-15T14:01:00Z">
        <w:r w:rsidR="00976860">
          <w:t xml:space="preserve"> </w:t>
        </w:r>
      </w:ins>
      <w:del w:id="650" w:author="Carol Nichols" w:date="2019-02-15T14:01:00Z">
        <w:r w:rsidRPr="00AC1770" w:rsidDel="00976860">
          <w:delText> </w:delText>
        </w:r>
      </w:del>
      <w:r w:rsidRPr="00AC1770">
        <w:rPr>
          <w:rStyle w:val="Literal"/>
        </w:rPr>
        <w:t>add_to_waitlist</w:t>
      </w:r>
      <w:r w:rsidRPr="00AC1770">
        <w:t>. You c</w:t>
      </w:r>
      <w:del w:id="651" w:author="AnneMarieW" w:date="2019-02-13T10:35:00Z">
        <w:r w:rsidRPr="00AC1770" w:rsidDel="002A5406">
          <w:delText>ould</w:delText>
        </w:r>
      </w:del>
      <w:ins w:id="652" w:author="AnneMarieW" w:date="2019-02-13T10:35:00Z">
        <w:r w:rsidR="002A5406">
          <w:t>an</w:t>
        </w:r>
      </w:ins>
      <w:r w:rsidRPr="00AC1770">
        <w:t xml:space="preserve"> imagine a file</w:t>
      </w:r>
      <w:del w:id="653" w:author="AnneMarieW" w:date="2019-02-13T10:35:00Z">
        <w:r w:rsidRPr="00AC1770" w:rsidDel="002A5406">
          <w:delText xml:space="preserve"> </w:delText>
        </w:r>
      </w:del>
      <w:r w:rsidRPr="00AC1770">
        <w:t>system with the same structure,</w:t>
      </w:r>
      <w:r w:rsidR="00AC1770">
        <w:t xml:space="preserve"> </w:t>
      </w:r>
      <w:r w:rsidRPr="00AC1770">
        <w:t>and we’d specify the path</w:t>
      </w:r>
      <w:ins w:id="654" w:author="Carol Nichols" w:date="2019-02-15T14:01:00Z">
        <w:r w:rsidR="000A15F2">
          <w:t xml:space="preserve"> </w:t>
        </w:r>
      </w:ins>
      <w:del w:id="655" w:author="Carol Nichols" w:date="2019-02-15T14:01:00Z">
        <w:r w:rsidRPr="00AC1770" w:rsidDel="000A15F2">
          <w:delText> </w:delText>
        </w:r>
      </w:del>
      <w:r w:rsidRPr="00AC1770">
        <w:rPr>
          <w:rStyle w:val="Literal"/>
        </w:rPr>
        <w:t>/front_of_house/hosting/add_to_waitlist</w:t>
      </w:r>
      <w:del w:id="656" w:author="Carol Nichols" w:date="2019-02-15T14:01:00Z">
        <w:r w:rsidRPr="00AC1770" w:rsidDel="004536B4">
          <w:delText> </w:delText>
        </w:r>
      </w:del>
      <w:ins w:id="657" w:author="Carol Nichols" w:date="2019-02-15T14:01:00Z">
        <w:r w:rsidR="004536B4">
          <w:t xml:space="preserve"> </w:t>
        </w:r>
      </w:ins>
      <w:r w:rsidRPr="00AC1770">
        <w:t>to run the</w:t>
      </w:r>
      <w:r w:rsidR="00AC1770">
        <w:t xml:space="preserve"> </w:t>
      </w:r>
      <w:r w:rsidRPr="00AC1770">
        <w:rPr>
          <w:rStyle w:val="Literal"/>
        </w:rPr>
        <w:t>add_to_waitlist</w:t>
      </w:r>
      <w:del w:id="658" w:author="Carol Nichols" w:date="2019-02-15T14:01:00Z">
        <w:r w:rsidRPr="00AC1770" w:rsidDel="00081957">
          <w:delText> </w:delText>
        </w:r>
      </w:del>
      <w:ins w:id="659" w:author="Carol Nichols" w:date="2019-02-15T14:01:00Z">
        <w:r w:rsidR="00081957">
          <w:t xml:space="preserve"> </w:t>
        </w:r>
      </w:ins>
      <w:r w:rsidRPr="00AC1770">
        <w:t>program; using the</w:t>
      </w:r>
      <w:ins w:id="660" w:author="Carol Nichols" w:date="2019-02-15T14:01:00Z">
        <w:r w:rsidR="00CF40A5">
          <w:t xml:space="preserve"> </w:t>
        </w:r>
      </w:ins>
      <w:del w:id="661" w:author="Carol Nichols" w:date="2019-02-15T14:01:00Z">
        <w:r w:rsidRPr="00AC1770" w:rsidDel="00CF40A5">
          <w:delText> </w:delText>
        </w:r>
      </w:del>
      <w:r w:rsidRPr="00AC1770">
        <w:rPr>
          <w:rStyle w:val="Literal"/>
        </w:rPr>
        <w:t>crate</w:t>
      </w:r>
      <w:del w:id="662" w:author="Carol Nichols" w:date="2019-02-15T14:01:00Z">
        <w:r w:rsidRPr="00AC1770" w:rsidDel="009C5061">
          <w:delText> </w:delText>
        </w:r>
      </w:del>
      <w:ins w:id="663" w:author="Carol Nichols" w:date="2019-02-15T14:01:00Z">
        <w:r w:rsidR="009C5061">
          <w:t xml:space="preserve"> </w:t>
        </w:r>
      </w:ins>
      <w:r w:rsidRPr="00AC1770">
        <w:t>name to start from the crate root</w:t>
      </w:r>
      <w:r w:rsidR="00AC1770">
        <w:t xml:space="preserve"> </w:t>
      </w:r>
      <w:r w:rsidRPr="00AC1770">
        <w:t>is like using</w:t>
      </w:r>
      <w:ins w:id="664" w:author="Carol Nichols" w:date="2019-02-15T14:02:00Z">
        <w:r w:rsidR="0092512C">
          <w:t xml:space="preserve"> </w:t>
        </w:r>
      </w:ins>
      <w:del w:id="665" w:author="Carol Nichols" w:date="2019-02-15T14:02:00Z">
        <w:r w:rsidRPr="00AC1770" w:rsidDel="0092512C">
          <w:delText> </w:delText>
        </w:r>
      </w:del>
      <w:r w:rsidRPr="00AC1770">
        <w:rPr>
          <w:rStyle w:val="Literal"/>
        </w:rPr>
        <w:t>/</w:t>
      </w:r>
      <w:del w:id="666" w:author="Carol Nichols" w:date="2019-02-15T14:02:00Z">
        <w:r w:rsidDel="00BE64D0">
          <w:delText> </w:delText>
        </w:r>
      </w:del>
      <w:ins w:id="667" w:author="Carol Nichols" w:date="2019-02-15T14:02:00Z">
        <w:r w:rsidR="00BE64D0">
          <w:t xml:space="preserve"> </w:t>
        </w:r>
      </w:ins>
      <w:r>
        <w:t>to start from the filesystem root in your shell.</w:t>
      </w:r>
    </w:p>
    <w:p w14:paraId="4B59B4AB" w14:textId="7158E0D8" w:rsidR="003F4E38" w:rsidRDefault="003F4E38" w:rsidP="006B039B">
      <w:pPr>
        <w:pStyle w:val="Body"/>
      </w:pPr>
      <w:r>
        <w:t>The second time we call</w:t>
      </w:r>
      <w:ins w:id="668" w:author="Carol Nichols" w:date="2019-02-15T14:02:00Z">
        <w:r w:rsidR="00275418">
          <w:t xml:space="preserve"> </w:t>
        </w:r>
      </w:ins>
      <w:del w:id="669" w:author="Carol Nichols" w:date="2019-02-15T14:02:00Z">
        <w:r w:rsidDel="00275418">
          <w:delText> </w:delText>
        </w:r>
      </w:del>
      <w:r w:rsidRPr="00AC1770">
        <w:rPr>
          <w:rStyle w:val="Literal"/>
        </w:rPr>
        <w:t>add_to_waitlist</w:t>
      </w:r>
      <w:del w:id="670" w:author="Carol Nichols" w:date="2019-02-15T14:02:00Z">
        <w:r w:rsidRPr="00AC1770" w:rsidDel="00397DCD">
          <w:delText> </w:delText>
        </w:r>
      </w:del>
      <w:ins w:id="671" w:author="Carol Nichols" w:date="2019-02-15T14:02:00Z">
        <w:r w:rsidR="00397DCD">
          <w:t xml:space="preserve"> </w:t>
        </w:r>
      </w:ins>
      <w:r w:rsidRPr="00AC1770">
        <w:t>in</w:t>
      </w:r>
      <w:ins w:id="672" w:author="Carol Nichols" w:date="2019-02-15T14:02:00Z">
        <w:r w:rsidR="00AC4107">
          <w:t xml:space="preserve"> </w:t>
        </w:r>
      </w:ins>
      <w:del w:id="673" w:author="Carol Nichols" w:date="2019-02-15T14:02:00Z">
        <w:r w:rsidRPr="00AC1770" w:rsidDel="00AC4107">
          <w:delText> </w:delText>
        </w:r>
      </w:del>
      <w:r w:rsidRPr="00AC1770">
        <w:rPr>
          <w:rStyle w:val="Literal"/>
        </w:rPr>
        <w:t>eat_at_restaurant</w:t>
      </w:r>
      <w:r w:rsidRPr="00AC1770">
        <w:t>, we use a</w:t>
      </w:r>
      <w:r w:rsidR="00AC1770">
        <w:t xml:space="preserve"> </w:t>
      </w:r>
      <w:r w:rsidRPr="00AC1770">
        <w:t>relative path. The path starts with</w:t>
      </w:r>
      <w:ins w:id="674" w:author="Carol Nichols" w:date="2019-02-15T14:02:00Z">
        <w:r w:rsidR="00085FFB">
          <w:t xml:space="preserve"> </w:t>
        </w:r>
      </w:ins>
      <w:del w:id="675" w:author="Carol Nichols" w:date="2019-02-15T14:02:00Z">
        <w:r w:rsidRPr="00AC1770" w:rsidDel="00085FFB">
          <w:delText> </w:delText>
        </w:r>
      </w:del>
      <w:r w:rsidRPr="00AC1770">
        <w:rPr>
          <w:rStyle w:val="Literal"/>
        </w:rPr>
        <w:t>front_of_house</w:t>
      </w:r>
      <w:r w:rsidRPr="00AC1770">
        <w:t>, the name of the module</w:t>
      </w:r>
      <w:r w:rsidR="00AC1770">
        <w:t xml:space="preserve"> </w:t>
      </w:r>
      <w:r w:rsidRPr="00AC1770">
        <w:t>defined at the same level of the module tree as</w:t>
      </w:r>
      <w:ins w:id="676" w:author="Carol Nichols" w:date="2019-02-15T14:02:00Z">
        <w:r w:rsidR="00A20115">
          <w:t xml:space="preserve"> </w:t>
        </w:r>
      </w:ins>
      <w:del w:id="677" w:author="Carol Nichols" w:date="2019-02-15T14:02:00Z">
        <w:r w:rsidRPr="00AC1770" w:rsidDel="00A20115">
          <w:delText> </w:delText>
        </w:r>
      </w:del>
      <w:r w:rsidRPr="00AC1770">
        <w:rPr>
          <w:rStyle w:val="Literal"/>
        </w:rPr>
        <w:t>eat_at_restaurant</w:t>
      </w:r>
      <w:r w:rsidRPr="00AC1770">
        <w:t>. Here the</w:t>
      </w:r>
      <w:r w:rsidR="00AC1770">
        <w:t xml:space="preserve"> </w:t>
      </w:r>
      <w:r w:rsidRPr="00AC1770">
        <w:t>filesystem equivalent would be using the path</w:t>
      </w:r>
      <w:r w:rsidR="00AC1770">
        <w:t xml:space="preserve"> </w:t>
      </w:r>
      <w:r w:rsidRPr="00AC1770">
        <w:rPr>
          <w:rStyle w:val="Literal"/>
        </w:rPr>
        <w:t>front_of_house/hosting/add_to_waitlist</w:t>
      </w:r>
      <w:r>
        <w:t>. Starting with a name means that the</w:t>
      </w:r>
      <w:r w:rsidR="00AC1770">
        <w:t xml:space="preserve"> </w:t>
      </w:r>
      <w:r>
        <w:t>path is relative.</w:t>
      </w:r>
    </w:p>
    <w:p w14:paraId="4B74DDA9" w14:textId="688A1D2D" w:rsidR="003F4E38" w:rsidRDefault="003F4E38" w:rsidP="006B039B">
      <w:pPr>
        <w:pStyle w:val="Body"/>
      </w:pPr>
      <w:r w:rsidRPr="00AC1770">
        <w:t>Choosing whether to use a relative or absolute path</w:t>
      </w:r>
      <w:del w:id="678" w:author="Liz" w:date="2019-02-06T17:34:00Z">
        <w:r w:rsidRPr="00AC1770" w:rsidDel="00284041">
          <w:delText>s</w:delText>
        </w:r>
      </w:del>
      <w:r w:rsidRPr="00AC1770">
        <w:t xml:space="preserve"> is</w:t>
      </w:r>
      <w:del w:id="679" w:author="AnneMarieW" w:date="2019-02-13T10:36:00Z">
        <w:r w:rsidRPr="00AC1770" w:rsidDel="002A5406">
          <w:delText xml:space="preserve"> always</w:delText>
        </w:r>
      </w:del>
      <w:r w:rsidRPr="00AC1770">
        <w:t xml:space="preserve"> a decision</w:t>
      </w:r>
      <w:r w:rsidR="00AC1770">
        <w:t xml:space="preserve"> </w:t>
      </w:r>
      <w:r w:rsidRPr="00AC1770">
        <w:t xml:space="preserve">you’ll </w:t>
      </w:r>
      <w:del w:id="680" w:author="AnneMarieW" w:date="2019-02-13T10:37:00Z">
        <w:r w:rsidRPr="00AC1770" w:rsidDel="002A5406">
          <w:delText xml:space="preserve">have to </w:delText>
        </w:r>
      </w:del>
      <w:r w:rsidRPr="00AC1770">
        <w:t xml:space="preserve">make based on your </w:t>
      </w:r>
      <w:del w:id="681" w:author="AnneMarieW" w:date="2019-02-13T10:37:00Z">
        <w:r w:rsidRPr="00AC1770" w:rsidDel="002A5406">
          <w:delText xml:space="preserve">specific </w:delText>
        </w:r>
      </w:del>
      <w:r w:rsidRPr="00AC1770">
        <w:t xml:space="preserve">project. </w:t>
      </w:r>
      <w:del w:id="682" w:author="Liz" w:date="2019-02-06T17:36:00Z">
        <w:r w:rsidRPr="00AC1770" w:rsidDel="00284041">
          <w:delText xml:space="preserve">It </w:delText>
        </w:r>
      </w:del>
      <w:ins w:id="683" w:author="Liz" w:date="2019-02-06T17:36:00Z">
        <w:r w:rsidR="00284041">
          <w:t xml:space="preserve">The decision should </w:t>
        </w:r>
      </w:ins>
      <w:r w:rsidRPr="00AC1770">
        <w:t>depend</w:t>
      </w:r>
      <w:del w:id="684" w:author="Liz" w:date="2019-02-06T17:36:00Z">
        <w:r w:rsidRPr="00AC1770" w:rsidDel="00284041">
          <w:delText>s</w:delText>
        </w:r>
      </w:del>
      <w:r w:rsidRPr="00AC1770">
        <w:t xml:space="preserve"> on whether</w:t>
      </w:r>
      <w:r w:rsidR="00AC1770">
        <w:t xml:space="preserve"> </w:t>
      </w:r>
      <w:r w:rsidRPr="00AC1770">
        <w:t xml:space="preserve">you’re more likely to move </w:t>
      </w:r>
      <w:ins w:id="685" w:author="Liz" w:date="2019-02-07T11:40:00Z">
        <w:r w:rsidR="00850D46">
          <w:t xml:space="preserve">item definition </w:t>
        </w:r>
      </w:ins>
      <w:r w:rsidRPr="00AC1770">
        <w:t xml:space="preserve">code </w:t>
      </w:r>
      <w:del w:id="686" w:author="Liz" w:date="2019-02-07T11:40:00Z">
        <w:r w:rsidRPr="00AC1770" w:rsidDel="00850D46">
          <w:delText xml:space="preserve">that defines items </w:delText>
        </w:r>
      </w:del>
      <w:ins w:id="687" w:author="Liz" w:date="2019-02-07T11:40:00Z">
        <w:r w:rsidR="00850D46">
          <w:t xml:space="preserve">separately from or </w:t>
        </w:r>
      </w:ins>
      <w:r w:rsidRPr="00AC1770">
        <w:t xml:space="preserve">together </w:t>
      </w:r>
      <w:del w:id="688" w:author="Liz" w:date="2019-02-07T11:40:00Z">
        <w:r w:rsidRPr="00AC1770" w:rsidDel="00850D46">
          <w:delText>or separately from</w:delText>
        </w:r>
        <w:r w:rsidR="00AC1770" w:rsidDel="00850D46">
          <w:delText xml:space="preserve"> </w:delText>
        </w:r>
      </w:del>
      <w:ins w:id="689" w:author="Liz" w:date="2019-02-07T11:40:00Z">
        <w:r w:rsidR="00850D46">
          <w:t xml:space="preserve">with </w:t>
        </w:r>
      </w:ins>
      <w:r w:rsidRPr="00AC1770">
        <w:t xml:space="preserve">the code that </w:t>
      </w:r>
      <w:r w:rsidRPr="00131E20">
        <w:t>uses</w:t>
      </w:r>
      <w:r w:rsidRPr="00AC1770">
        <w:t xml:space="preserve"> the item</w:t>
      </w:r>
      <w:del w:id="690" w:author="Liz" w:date="2019-02-07T11:40:00Z">
        <w:r w:rsidRPr="00AC1770" w:rsidDel="00850D46">
          <w:delText>s</w:delText>
        </w:r>
      </w:del>
      <w:r w:rsidRPr="00AC1770">
        <w:t>. For example, if we move the</w:t>
      </w:r>
      <w:ins w:id="691" w:author="Carol Nichols" w:date="2019-02-15T14:03:00Z">
        <w:r w:rsidR="004D571F">
          <w:t xml:space="preserve"> </w:t>
        </w:r>
      </w:ins>
      <w:del w:id="692" w:author="Carol Nichols" w:date="2019-02-15T14:03:00Z">
        <w:r w:rsidRPr="00AC1770" w:rsidDel="004D571F">
          <w:delText> </w:delText>
        </w:r>
      </w:del>
      <w:r w:rsidRPr="00AC1770">
        <w:rPr>
          <w:rStyle w:val="Literal"/>
        </w:rPr>
        <w:t>front_of_house</w:t>
      </w:r>
      <w:r w:rsidR="00AC1770">
        <w:t xml:space="preserve"> </w:t>
      </w:r>
      <w:r w:rsidRPr="00AC1770">
        <w:t>module and the</w:t>
      </w:r>
      <w:ins w:id="693" w:author="Carol Nichols" w:date="2019-02-15T14:03:00Z">
        <w:r w:rsidR="00DD7AE4">
          <w:t xml:space="preserve"> </w:t>
        </w:r>
      </w:ins>
      <w:del w:id="694" w:author="Carol Nichols" w:date="2019-02-15T14:03:00Z">
        <w:r w:rsidRPr="00AC1770" w:rsidDel="00DD7AE4">
          <w:delText> </w:delText>
        </w:r>
      </w:del>
      <w:r w:rsidRPr="00AC1770">
        <w:rPr>
          <w:rStyle w:val="Literal"/>
        </w:rPr>
        <w:t>eat_at_restaurant</w:t>
      </w:r>
      <w:del w:id="695" w:author="Carol Nichols" w:date="2019-02-15T14:03:00Z">
        <w:r w:rsidRPr="00AC1770" w:rsidDel="00CF7AC8">
          <w:delText> </w:delText>
        </w:r>
      </w:del>
      <w:ins w:id="696" w:author="Carol Nichols" w:date="2019-02-15T14:03:00Z">
        <w:r w:rsidR="00CF7AC8">
          <w:t xml:space="preserve"> </w:t>
        </w:r>
      </w:ins>
      <w:r w:rsidRPr="00AC1770">
        <w:t xml:space="preserve">function </w:t>
      </w:r>
      <w:del w:id="697" w:author="AnneMarieW" w:date="2019-02-13T10:37:00Z">
        <w:r w:rsidRPr="00AC1770" w:rsidDel="002A5406">
          <w:delText xml:space="preserve">together </w:delText>
        </w:r>
      </w:del>
      <w:r w:rsidRPr="00AC1770">
        <w:t>into a module named</w:t>
      </w:r>
      <w:r w:rsidR="00AC1770">
        <w:t xml:space="preserve"> </w:t>
      </w:r>
      <w:r w:rsidRPr="00AC1770">
        <w:rPr>
          <w:rStyle w:val="Literal"/>
        </w:rPr>
        <w:t>customer_experience</w:t>
      </w:r>
      <w:r w:rsidRPr="00AC1770">
        <w:t>, we</w:t>
      </w:r>
      <w:del w:id="698" w:author="AnneMarieW" w:date="2019-02-13T10:37:00Z">
        <w:r w:rsidRPr="00AC1770" w:rsidDel="002A5406">
          <w:delText xml:space="preserve"> woul</w:delText>
        </w:r>
      </w:del>
      <w:ins w:id="699" w:author="AnneMarieW" w:date="2019-02-13T10:37:00Z">
        <w:r w:rsidR="002A5406">
          <w:t>’</w:t>
        </w:r>
      </w:ins>
      <w:r w:rsidRPr="00AC1770">
        <w:t>d need to update the absolute path to</w:t>
      </w:r>
      <w:r w:rsidR="00AC1770">
        <w:t xml:space="preserve"> </w:t>
      </w:r>
      <w:r w:rsidRPr="00AC1770">
        <w:rPr>
          <w:rStyle w:val="Literal"/>
        </w:rPr>
        <w:t>add_to_waitlist</w:t>
      </w:r>
      <w:del w:id="700" w:author="AnneMarieW" w:date="2019-02-13T10:37:00Z">
        <w:r w:rsidRPr="00AC1770" w:rsidDel="002A5406">
          <w:delText> </w:delText>
        </w:r>
      </w:del>
      <w:ins w:id="701" w:author="AnneMarieW" w:date="2019-02-13T10:37:00Z">
        <w:r w:rsidR="002A5406">
          <w:t xml:space="preserve">, </w:t>
        </w:r>
      </w:ins>
      <w:r w:rsidRPr="00AC1770">
        <w:t>but the relative path would still be valid. However, if we</w:t>
      </w:r>
      <w:r w:rsidR="00AC1770">
        <w:t xml:space="preserve"> </w:t>
      </w:r>
      <w:r w:rsidRPr="00AC1770">
        <w:t>moved the</w:t>
      </w:r>
      <w:ins w:id="702" w:author="Carol Nichols" w:date="2019-02-15T14:03:00Z">
        <w:r w:rsidR="00D91D43">
          <w:t xml:space="preserve"> </w:t>
        </w:r>
      </w:ins>
      <w:del w:id="703" w:author="Carol Nichols" w:date="2019-02-15T14:03:00Z">
        <w:r w:rsidRPr="00AC1770" w:rsidDel="00D91D43">
          <w:delText> </w:delText>
        </w:r>
      </w:del>
      <w:r w:rsidRPr="00AC1770">
        <w:rPr>
          <w:rStyle w:val="Literal"/>
        </w:rPr>
        <w:t>eat_at_restaurant</w:t>
      </w:r>
      <w:del w:id="704" w:author="Carol Nichols" w:date="2019-02-15T14:03:00Z">
        <w:r w:rsidRPr="00AC1770" w:rsidDel="00B242E6">
          <w:delText> </w:delText>
        </w:r>
      </w:del>
      <w:ins w:id="705" w:author="Carol Nichols" w:date="2019-02-15T14:03:00Z">
        <w:r w:rsidR="00B242E6">
          <w:t xml:space="preserve"> </w:t>
        </w:r>
      </w:ins>
      <w:r w:rsidRPr="00AC1770">
        <w:t>function separately into a module named</w:t>
      </w:r>
      <w:ins w:id="706" w:author="Carol Nichols" w:date="2019-02-15T14:03:00Z">
        <w:r w:rsidR="008721AA">
          <w:t xml:space="preserve"> </w:t>
        </w:r>
      </w:ins>
      <w:del w:id="707" w:author="Carol Nichols" w:date="2019-02-15T14:03:00Z">
        <w:r w:rsidRPr="00AC1770" w:rsidDel="008721AA">
          <w:delText> </w:delText>
        </w:r>
      </w:del>
      <w:r w:rsidRPr="00AC1770">
        <w:rPr>
          <w:rStyle w:val="Literal"/>
        </w:rPr>
        <w:t>dining</w:t>
      </w:r>
      <w:r w:rsidRPr="00AC1770">
        <w:t>,</w:t>
      </w:r>
      <w:r w:rsidR="00AC1770">
        <w:t xml:space="preserve"> </w:t>
      </w:r>
      <w:r w:rsidRPr="00AC1770">
        <w:t>the absolute path to the</w:t>
      </w:r>
      <w:ins w:id="708" w:author="Carol Nichols" w:date="2019-02-15T14:03:00Z">
        <w:r w:rsidR="000859F5">
          <w:t xml:space="preserve"> </w:t>
        </w:r>
      </w:ins>
      <w:del w:id="709" w:author="Carol Nichols" w:date="2019-02-15T14:03:00Z">
        <w:r w:rsidRPr="00AC1770" w:rsidDel="000859F5">
          <w:delText> </w:delText>
        </w:r>
      </w:del>
      <w:r w:rsidRPr="00AC1770">
        <w:rPr>
          <w:rStyle w:val="Literal"/>
        </w:rPr>
        <w:t>add_to_waitlist</w:t>
      </w:r>
      <w:del w:id="710" w:author="Carol Nichols" w:date="2019-02-15T14:03:00Z">
        <w:r w:rsidDel="00C43BAF">
          <w:delText> </w:delText>
        </w:r>
      </w:del>
      <w:ins w:id="711" w:author="Carol Nichols" w:date="2019-02-15T14:03:00Z">
        <w:r w:rsidR="00C43BAF">
          <w:t xml:space="preserve"> </w:t>
        </w:r>
      </w:ins>
      <w:r>
        <w:t>call would stay the same</w:t>
      </w:r>
      <w:ins w:id="712" w:author="AnneMarieW" w:date="2019-02-13T10:38:00Z">
        <w:r w:rsidR="002A5406">
          <w:t>,</w:t>
        </w:r>
      </w:ins>
      <w:r>
        <w:t xml:space="preserve"> but the</w:t>
      </w:r>
      <w:r w:rsidR="00AC1770">
        <w:t xml:space="preserve"> </w:t>
      </w:r>
      <w:r>
        <w:t xml:space="preserve">relative path would need to be updated. We tend </w:t>
      </w:r>
      <w:commentRangeStart w:id="713"/>
      <w:commentRangeStart w:id="714"/>
      <w:r>
        <w:t xml:space="preserve">to specify absolute </w:t>
      </w:r>
      <w:commentRangeEnd w:id="713"/>
      <w:r w:rsidR="00961857">
        <w:rPr>
          <w:rStyle w:val="CommentReference"/>
        </w:rPr>
        <w:commentReference w:id="713"/>
      </w:r>
      <w:commentRangeEnd w:id="714"/>
      <w:r w:rsidR="002662AC">
        <w:rPr>
          <w:rStyle w:val="CommentReference"/>
        </w:rPr>
        <w:commentReference w:id="714"/>
      </w:r>
      <w:r>
        <w:t xml:space="preserve">paths </w:t>
      </w:r>
      <w:del w:id="715" w:author="AnneMarieW" w:date="2019-02-13T10:38:00Z">
        <w:r w:rsidDel="002A5406">
          <w:delText>as</w:delText>
        </w:r>
      </w:del>
      <w:ins w:id="716" w:author="AnneMarieW" w:date="2019-02-13T10:38:00Z">
        <w:r w:rsidR="002A5406">
          <w:t>because</w:t>
        </w:r>
      </w:ins>
      <w:r w:rsidR="00AC1770">
        <w:t xml:space="preserve"> </w:t>
      </w:r>
      <w:del w:id="717" w:author="AnneMarieW" w:date="2019-02-13T10:39:00Z">
        <w:r w:rsidDel="002A5406">
          <w:delText xml:space="preserve">we’ve found that </w:delText>
        </w:r>
      </w:del>
      <w:r>
        <w:t>it’s more likely to move code definitions and item calls</w:t>
      </w:r>
      <w:r w:rsidR="00AC1770">
        <w:t xml:space="preserve"> </w:t>
      </w:r>
      <w:r>
        <w:t>independently of each other.</w:t>
      </w:r>
    </w:p>
    <w:p w14:paraId="5D68788E" w14:textId="77777777" w:rsidR="003F4E38" w:rsidRDefault="003F4E38" w:rsidP="006B039B">
      <w:pPr>
        <w:pStyle w:val="Body"/>
      </w:pPr>
      <w:del w:id="718" w:author="AnneMarieW" w:date="2019-02-13T10:40:00Z">
        <w:r w:rsidDel="002A5406">
          <w:delText>We mentioned that Listing 7-3 won’t compile yet, l</w:delText>
        </w:r>
      </w:del>
      <w:ins w:id="719" w:author="AnneMarieW" w:date="2019-02-13T10:40:00Z">
        <w:r w:rsidR="002A5406">
          <w:t>L</w:t>
        </w:r>
      </w:ins>
      <w:r>
        <w:t xml:space="preserve">et’s try to compile </w:t>
      </w:r>
      <w:ins w:id="720" w:author="AnneMarieW" w:date="2019-02-13T10:40:00Z">
        <w:r w:rsidR="002A5406">
          <w:t>Listing 7-3</w:t>
        </w:r>
      </w:ins>
      <w:del w:id="721" w:author="AnneMarieW" w:date="2019-02-13T10:40:00Z">
        <w:r w:rsidDel="002A5406">
          <w:delText>it</w:delText>
        </w:r>
      </w:del>
      <w:r>
        <w:t xml:space="preserve"> and</w:t>
      </w:r>
      <w:r w:rsidR="00AC1770">
        <w:t xml:space="preserve"> </w:t>
      </w:r>
      <w:r>
        <w:t xml:space="preserve">find out why </w:t>
      </w:r>
      <w:ins w:id="722" w:author="AnneMarieW" w:date="2019-02-13T10:40:00Z">
        <w:r w:rsidR="002A5406">
          <w:t>it won’t compile yet</w:t>
        </w:r>
      </w:ins>
      <w:del w:id="723" w:author="AnneMarieW" w:date="2019-02-13T10:40:00Z">
        <w:r w:rsidDel="002A5406">
          <w:delText>not</w:delText>
        </w:r>
      </w:del>
      <w:r>
        <w:t>! The error we get is shown in Listing 7-4.</w:t>
      </w:r>
    </w:p>
    <w:p w14:paraId="0BE5C977" w14:textId="77777777" w:rsidR="003F4E38" w:rsidRPr="00AC1770" w:rsidRDefault="003F4E38" w:rsidP="00AC1770">
      <w:pPr>
        <w:pStyle w:val="CodeA"/>
      </w:pPr>
      <w:r w:rsidRPr="00AC1770">
        <w:t>$ cargo build</w:t>
      </w:r>
    </w:p>
    <w:p w14:paraId="096E8099" w14:textId="77777777" w:rsidR="003F4E38" w:rsidRPr="00AC1770" w:rsidRDefault="003F4E38" w:rsidP="00AC1770">
      <w:pPr>
        <w:pStyle w:val="CodeB"/>
      </w:pPr>
      <w:r w:rsidRPr="00AC1770">
        <w:t xml:space="preserve">   Compiling restaurant v0.1.0 (file:///projects/restaurant)</w:t>
      </w:r>
    </w:p>
    <w:p w14:paraId="6F48210E" w14:textId="77777777" w:rsidR="003F4E38" w:rsidRPr="00AC1770" w:rsidRDefault="003F4E38" w:rsidP="00AC1770">
      <w:pPr>
        <w:pStyle w:val="CodeB"/>
      </w:pPr>
      <w:r w:rsidRPr="00AC1770">
        <w:t>error[E0603]: module `hosting` is private</w:t>
      </w:r>
    </w:p>
    <w:p w14:paraId="3D290E1F" w14:textId="77777777" w:rsidR="003F4E38" w:rsidRPr="00AC1770" w:rsidRDefault="003F4E38" w:rsidP="00AC1770">
      <w:pPr>
        <w:pStyle w:val="CodeB"/>
      </w:pPr>
      <w:r w:rsidRPr="00AC1770">
        <w:t xml:space="preserve"> --&gt; src/lib.rs:9:28</w:t>
      </w:r>
    </w:p>
    <w:p w14:paraId="6B0F94CC" w14:textId="77777777" w:rsidR="003F4E38" w:rsidRPr="00AC1770" w:rsidRDefault="003F4E38" w:rsidP="00AC1770">
      <w:pPr>
        <w:pStyle w:val="CodeB"/>
      </w:pPr>
      <w:r w:rsidRPr="00AC1770">
        <w:lastRenderedPageBreak/>
        <w:t xml:space="preserve">  |</w:t>
      </w:r>
    </w:p>
    <w:p w14:paraId="4FCC58A2" w14:textId="77777777" w:rsidR="003F4E38" w:rsidRPr="00AC1770" w:rsidRDefault="003F4E38" w:rsidP="00AC1770">
      <w:pPr>
        <w:pStyle w:val="CodeB"/>
      </w:pPr>
      <w:r w:rsidRPr="00AC1770">
        <w:t>9 |     crate::front_of_house::hosting::add_to_waitlist();</w:t>
      </w:r>
    </w:p>
    <w:p w14:paraId="6D7128DF" w14:textId="77777777" w:rsidR="003F4E38" w:rsidRPr="00AC1770" w:rsidRDefault="003F4E38" w:rsidP="00AC1770">
      <w:pPr>
        <w:pStyle w:val="CodeB"/>
      </w:pPr>
      <w:r w:rsidRPr="00AC1770">
        <w:t xml:space="preserve">  |                            ^^^^^^^</w:t>
      </w:r>
    </w:p>
    <w:p w14:paraId="2939F40A" w14:textId="77777777" w:rsidR="003F4E38" w:rsidRPr="00AC1770" w:rsidRDefault="003F4E38" w:rsidP="00AC1770">
      <w:pPr>
        <w:pStyle w:val="CodeB"/>
      </w:pPr>
    </w:p>
    <w:p w14:paraId="2F53F562" w14:textId="77777777" w:rsidR="003F4E38" w:rsidRPr="00AC1770" w:rsidRDefault="003F4E38" w:rsidP="00AC1770">
      <w:pPr>
        <w:pStyle w:val="CodeB"/>
      </w:pPr>
      <w:r w:rsidRPr="00AC1770">
        <w:t>error[E0603]: module `hosting` is private</w:t>
      </w:r>
    </w:p>
    <w:p w14:paraId="42F96A99" w14:textId="77777777" w:rsidR="003F4E38" w:rsidRPr="00AC1770" w:rsidRDefault="003F4E38" w:rsidP="00AC1770">
      <w:pPr>
        <w:pStyle w:val="CodeB"/>
      </w:pPr>
      <w:r w:rsidRPr="00AC1770">
        <w:t xml:space="preserve">  --&gt; src/lib.rs:12:21</w:t>
      </w:r>
    </w:p>
    <w:p w14:paraId="757B39AF" w14:textId="77777777" w:rsidR="003F4E38" w:rsidRPr="00AC1770" w:rsidRDefault="003F4E38" w:rsidP="00AC1770">
      <w:pPr>
        <w:pStyle w:val="CodeB"/>
      </w:pPr>
      <w:r w:rsidRPr="00AC1770">
        <w:t xml:space="preserve">   |</w:t>
      </w:r>
    </w:p>
    <w:p w14:paraId="1360E111" w14:textId="77777777" w:rsidR="003F4E38" w:rsidRPr="00AC1770" w:rsidRDefault="003F4E38" w:rsidP="00AC1770">
      <w:pPr>
        <w:pStyle w:val="CodeB"/>
      </w:pPr>
      <w:r w:rsidRPr="00AC1770">
        <w:t>12 |     front_of_house::hosting::add_to_waitlist();</w:t>
      </w:r>
    </w:p>
    <w:p w14:paraId="06A711A3" w14:textId="77777777" w:rsidR="003F4E38" w:rsidRPr="006B039B" w:rsidRDefault="003F4E38" w:rsidP="00AC1770">
      <w:pPr>
        <w:pStyle w:val="CodeC"/>
      </w:pPr>
      <w:r w:rsidRPr="006B039B">
        <w:t xml:space="preserve">   |                     ^^^^^^^</w:t>
      </w:r>
    </w:p>
    <w:p w14:paraId="525C4021" w14:textId="77777777" w:rsidR="003F4E38" w:rsidRDefault="003F4E38" w:rsidP="00AC1770">
      <w:pPr>
        <w:pStyle w:val="Listing"/>
      </w:pPr>
      <w:r>
        <w:t>Listing 7-4: Compiler errors from building the code in Listing 7-3</w:t>
      </w:r>
    </w:p>
    <w:p w14:paraId="38150862" w14:textId="73606CAB" w:rsidR="003F4E38" w:rsidRDefault="003F4E38" w:rsidP="006B039B">
      <w:pPr>
        <w:pStyle w:val="Body"/>
      </w:pPr>
      <w:r w:rsidRPr="00AC1770">
        <w:t>The error messages say that module</w:t>
      </w:r>
      <w:ins w:id="724" w:author="Carol Nichols" w:date="2019-02-15T14:03:00Z">
        <w:r w:rsidR="00B1398F">
          <w:t xml:space="preserve"> </w:t>
        </w:r>
      </w:ins>
      <w:del w:id="725" w:author="Carol Nichols" w:date="2019-02-15T14:03:00Z">
        <w:r w:rsidRPr="00AC1770" w:rsidDel="00B1398F">
          <w:delText> </w:delText>
        </w:r>
      </w:del>
      <w:r w:rsidRPr="00AC1770">
        <w:rPr>
          <w:rStyle w:val="Literal"/>
        </w:rPr>
        <w:t>hosting</w:t>
      </w:r>
      <w:del w:id="726" w:author="Carol Nichols" w:date="2019-02-15T14:03:00Z">
        <w:r w:rsidRPr="00AC1770" w:rsidDel="00AC6CB8">
          <w:delText> </w:delText>
        </w:r>
      </w:del>
      <w:ins w:id="727" w:author="Carol Nichols" w:date="2019-02-15T14:03:00Z">
        <w:r w:rsidR="00AC6CB8">
          <w:t xml:space="preserve"> </w:t>
        </w:r>
      </w:ins>
      <w:r w:rsidRPr="00AC1770">
        <w:t>is private. In other words, we</w:t>
      </w:r>
      <w:r w:rsidR="00AC1770">
        <w:t xml:space="preserve"> </w:t>
      </w:r>
      <w:r w:rsidRPr="00AC1770">
        <w:t xml:space="preserve">have the correct paths for </w:t>
      </w:r>
      <w:del w:id="728" w:author="Carol Nichols" w:date="2019-02-15T14:04:00Z">
        <w:r w:rsidRPr="00AC1770" w:rsidDel="00F94DE2">
          <w:delText>the </w:delText>
        </w:r>
      </w:del>
      <w:ins w:id="729" w:author="Carol Nichols" w:date="2019-02-15T14:04:00Z">
        <w:r w:rsidR="00F94DE2" w:rsidRPr="00AC1770">
          <w:t>the</w:t>
        </w:r>
        <w:r w:rsidR="00F94DE2">
          <w:t xml:space="preserve"> </w:t>
        </w:r>
      </w:ins>
      <w:r w:rsidRPr="00AC1770">
        <w:rPr>
          <w:rStyle w:val="Literal"/>
        </w:rPr>
        <w:t>hosting</w:t>
      </w:r>
      <w:del w:id="730" w:author="Carol Nichols" w:date="2019-02-15T14:04:00Z">
        <w:r w:rsidRPr="00AC1770" w:rsidDel="002C12D5">
          <w:delText> </w:delText>
        </w:r>
      </w:del>
      <w:ins w:id="731" w:author="Carol Nichols" w:date="2019-02-15T14:04:00Z">
        <w:r w:rsidR="002C12D5">
          <w:t xml:space="preserve"> </w:t>
        </w:r>
      </w:ins>
      <w:r w:rsidRPr="00AC1770">
        <w:t>module and the</w:t>
      </w:r>
      <w:ins w:id="732" w:author="Carol Nichols" w:date="2019-02-15T14:04:00Z">
        <w:r w:rsidR="005818B3">
          <w:t xml:space="preserve"> </w:t>
        </w:r>
      </w:ins>
      <w:del w:id="733" w:author="Carol Nichols" w:date="2019-02-15T14:04:00Z">
        <w:r w:rsidRPr="00AC1770" w:rsidDel="005818B3">
          <w:delText> </w:delText>
        </w:r>
      </w:del>
      <w:r w:rsidRPr="00AC1770">
        <w:rPr>
          <w:rStyle w:val="Literal"/>
        </w:rPr>
        <w:t>add_to_waitlist</w:t>
      </w:r>
      <w:r w:rsidR="00AC1770">
        <w:t xml:space="preserve"> </w:t>
      </w:r>
      <w:r>
        <w:t>function, but Rust won’t let us use them because it doesn’t have access to the</w:t>
      </w:r>
      <w:r w:rsidR="00AC1770">
        <w:t xml:space="preserve"> </w:t>
      </w:r>
      <w:r>
        <w:t>private sections.</w:t>
      </w:r>
    </w:p>
    <w:p w14:paraId="19EF5BA4" w14:textId="7DF2EEBE" w:rsidR="003F4E38" w:rsidRDefault="003F4E38" w:rsidP="006B039B">
      <w:pPr>
        <w:pStyle w:val="Body"/>
      </w:pPr>
      <w:r>
        <w:t>Modules are</w:t>
      </w:r>
      <w:del w:id="734" w:author="AnneMarieW" w:date="2019-02-13T10:41:00Z">
        <w:r w:rsidDel="002A5406">
          <w:delText xml:space="preserve"> </w:delText>
        </w:r>
      </w:del>
      <w:r>
        <w:t>n</w:t>
      </w:r>
      <w:del w:id="735" w:author="AnneMarieW" w:date="2019-02-13T10:41:00Z">
        <w:r w:rsidDel="002A5406">
          <w:delText>o</w:delText>
        </w:r>
      </w:del>
      <w:ins w:id="736" w:author="AnneMarieW" w:date="2019-02-13T10:41:00Z">
        <w:r w:rsidR="002A5406">
          <w:t>’</w:t>
        </w:r>
      </w:ins>
      <w:r>
        <w:t>t only useful for organizing your code, they also define Rust’s</w:t>
      </w:r>
      <w:r w:rsidR="00AC1770">
        <w:t xml:space="preserve"> </w:t>
      </w:r>
      <w:r w:rsidRPr="00AC1770">
        <w:rPr>
          <w:rStyle w:val="EmphasisItalic"/>
        </w:rPr>
        <w:t>privacy boundary</w:t>
      </w:r>
      <w:ins w:id="737" w:author="Liz" w:date="2019-02-07T11:41:00Z">
        <w:r w:rsidR="00850D46">
          <w:t>:</w:t>
        </w:r>
      </w:ins>
      <w:del w:id="738" w:author="Liz" w:date="2019-02-07T11:41:00Z">
        <w:r w:rsidDel="00850D46">
          <w:delText>,</w:delText>
        </w:r>
      </w:del>
      <w:r>
        <w:t xml:space="preserve"> the line that </w:t>
      </w:r>
      <w:del w:id="739" w:author="Liz" w:date="2019-02-07T11:41:00Z">
        <w:r w:rsidDel="00850D46">
          <w:delText xml:space="preserve">encapsulates </w:delText>
        </w:r>
      </w:del>
      <w:ins w:id="740" w:author="Liz" w:date="2019-02-07T11:41:00Z">
        <w:del w:id="741" w:author="Carol Nichols" w:date="2019-02-15T14:57:00Z">
          <w:r w:rsidR="00850D46" w:rsidDel="00C75AC0">
            <w:delText>separates</w:delText>
          </w:r>
        </w:del>
      </w:ins>
      <w:ins w:id="742" w:author="Carol Nichols" w:date="2019-02-15T14:57:00Z">
        <w:r w:rsidR="00C75AC0">
          <w:t>encapsulates</w:t>
        </w:r>
      </w:ins>
      <w:ins w:id="743" w:author="Liz" w:date="2019-02-07T11:41:00Z">
        <w:r w:rsidR="00850D46">
          <w:t xml:space="preserve"> the </w:t>
        </w:r>
      </w:ins>
      <w:r>
        <w:t xml:space="preserve">implementation details </w:t>
      </w:r>
      <w:del w:id="744" w:author="Liz" w:date="2019-02-07T11:41:00Z">
        <w:r w:rsidDel="00850D46">
          <w:delText>that</w:delText>
        </w:r>
        <w:r w:rsidR="00AC1770" w:rsidDel="00850D46">
          <w:delText xml:space="preserve"> </w:delText>
        </w:r>
      </w:del>
      <w:r>
        <w:t xml:space="preserve">external code isn’t allowed to know about, call, or rely on. </w:t>
      </w:r>
      <w:del w:id="745" w:author="AnneMarieW" w:date="2019-02-13T10:42:00Z">
        <w:r w:rsidDel="002A5406">
          <w:delText>Thus</w:delText>
        </w:r>
      </w:del>
      <w:ins w:id="746" w:author="AnneMarieW" w:date="2019-02-13T10:42:00Z">
        <w:r w:rsidR="002A5406">
          <w:t>So</w:t>
        </w:r>
      </w:ins>
      <w:ins w:id="747" w:author="Liz" w:date="2019-02-07T11:41:00Z">
        <w:r w:rsidR="00850D46">
          <w:t>,</w:t>
        </w:r>
      </w:ins>
      <w:r>
        <w:t xml:space="preserve"> if you want</w:t>
      </w:r>
      <w:r w:rsidR="00AC1770">
        <w:t xml:space="preserve"> </w:t>
      </w:r>
      <w:r>
        <w:t>to make an item like a function or struct private, you put it in a module.</w:t>
      </w:r>
    </w:p>
    <w:p w14:paraId="0E9B535C" w14:textId="77777777" w:rsidR="003F4E38" w:rsidRDefault="003F4E38" w:rsidP="006B039B">
      <w:pPr>
        <w:pStyle w:val="Body"/>
      </w:pPr>
      <w:r>
        <w:t>The way privacy works in Rust is that all items (functions, methods, structs,</w:t>
      </w:r>
      <w:r w:rsidR="00AC1770">
        <w:t xml:space="preserve"> </w:t>
      </w:r>
      <w:r>
        <w:t>enums, modules, and constants) are private by default. Items in a parent module</w:t>
      </w:r>
      <w:r w:rsidR="00AC1770">
        <w:t xml:space="preserve"> </w:t>
      </w:r>
      <w:r>
        <w:t xml:space="preserve">can’t use the private items inside child modules, </w:t>
      </w:r>
      <w:del w:id="748" w:author="AnneMarieW" w:date="2019-02-13T10:43:00Z">
        <w:r w:rsidDel="002424C3">
          <w:delText xml:space="preserve">while </w:delText>
        </w:r>
      </w:del>
      <w:ins w:id="749" w:author="AnneMarieW" w:date="2019-02-13T10:44:00Z">
        <w:r w:rsidR="002424C3">
          <w:t>but</w:t>
        </w:r>
      </w:ins>
      <w:ins w:id="750" w:author="AnneMarieW" w:date="2019-02-13T10:43:00Z">
        <w:r w:rsidR="002424C3">
          <w:t xml:space="preserve"> </w:t>
        </w:r>
      </w:ins>
      <w:r>
        <w:t>items in child modules</w:t>
      </w:r>
      <w:r w:rsidR="00AC1770">
        <w:t xml:space="preserve"> </w:t>
      </w:r>
      <w:r>
        <w:t>can use the items in their ancestor modules. Th</w:t>
      </w:r>
      <w:del w:id="751" w:author="AnneMarieW" w:date="2019-02-13T10:44:00Z">
        <w:r w:rsidDel="002424C3">
          <w:delText>is</w:delText>
        </w:r>
      </w:del>
      <w:ins w:id="752" w:author="AnneMarieW" w:date="2019-02-13T10:44:00Z">
        <w:r w:rsidR="002424C3">
          <w:t>e reason</w:t>
        </w:r>
      </w:ins>
      <w:r>
        <w:t xml:space="preserve"> is </w:t>
      </w:r>
      <w:del w:id="753" w:author="AnneMarieW" w:date="2019-02-13T10:44:00Z">
        <w:r w:rsidDel="002424C3">
          <w:delText xml:space="preserve">because </w:delText>
        </w:r>
      </w:del>
      <w:ins w:id="754" w:author="AnneMarieW" w:date="2019-02-13T10:44:00Z">
        <w:r w:rsidR="002424C3">
          <w:t xml:space="preserve">that </w:t>
        </w:r>
      </w:ins>
      <w:r>
        <w:t>child modules wrap</w:t>
      </w:r>
      <w:r w:rsidR="00AC1770">
        <w:t xml:space="preserve"> </w:t>
      </w:r>
      <w:r>
        <w:t>and hide their implementation details, but the child modules can see the</w:t>
      </w:r>
      <w:r w:rsidR="00AC1770">
        <w:t xml:space="preserve"> </w:t>
      </w:r>
      <w:r>
        <w:t>context in which they’re defined. To continue with the restaurant metaphor,</w:t>
      </w:r>
      <w:r w:rsidR="00AC1770">
        <w:t xml:space="preserve"> </w:t>
      </w:r>
      <w:r>
        <w:t>think of the privacy rules like the back office of a restaurant: what goes on</w:t>
      </w:r>
      <w:r w:rsidR="00AC1770">
        <w:t xml:space="preserve"> </w:t>
      </w:r>
      <w:r>
        <w:t xml:space="preserve">in there is private to </w:t>
      </w:r>
      <w:ins w:id="755" w:author="AnneMarieW" w:date="2019-02-13T10:44:00Z">
        <w:r w:rsidR="002424C3">
          <w:t xml:space="preserve">restaurant </w:t>
        </w:r>
      </w:ins>
      <w:r>
        <w:t>customers</w:t>
      </w:r>
      <w:del w:id="756" w:author="AnneMarieW" w:date="2019-02-13T10:44:00Z">
        <w:r w:rsidDel="002424C3">
          <w:delText xml:space="preserve"> of the restaurant</w:delText>
        </w:r>
      </w:del>
      <w:r>
        <w:t xml:space="preserve">, but </w:t>
      </w:r>
      <w:ins w:id="757" w:author="AnneMarieW" w:date="2019-02-13T10:45:00Z">
        <w:r w:rsidR="002424C3">
          <w:t xml:space="preserve">office </w:t>
        </w:r>
      </w:ins>
      <w:r>
        <w:t xml:space="preserve">managers </w:t>
      </w:r>
      <w:del w:id="758" w:author="AnneMarieW" w:date="2019-02-13T10:45:00Z">
        <w:r w:rsidDel="002424C3">
          <w:delText>in the office</w:delText>
        </w:r>
        <w:r w:rsidR="00AC1770" w:rsidDel="002424C3">
          <w:delText xml:space="preserve"> </w:delText>
        </w:r>
      </w:del>
      <w:r>
        <w:t>can see and do everything in the restaurant in which they operate.</w:t>
      </w:r>
    </w:p>
    <w:p w14:paraId="77D9AD69" w14:textId="44D92EEB" w:rsidR="003F4E38" w:rsidRDefault="003F4E38" w:rsidP="006B039B">
      <w:pPr>
        <w:pStyle w:val="Body"/>
      </w:pPr>
      <w:r w:rsidRPr="00AC1770">
        <w:t>Rust chose to have the module system function this way so that hiding inner</w:t>
      </w:r>
      <w:r w:rsidR="00AC1770">
        <w:t xml:space="preserve"> </w:t>
      </w:r>
      <w:r w:rsidRPr="00AC1770">
        <w:t>implementation details is the default. That way, you know which parts of the</w:t>
      </w:r>
      <w:r w:rsidR="00AC1770">
        <w:t xml:space="preserve"> </w:t>
      </w:r>
      <w:r w:rsidRPr="00AC1770">
        <w:t xml:space="preserve">inner code you can change without </w:t>
      </w:r>
      <w:del w:id="759" w:author="AnneMarieW" w:date="2019-02-13T10:45:00Z">
        <w:r w:rsidRPr="00AC1770" w:rsidDel="002424C3">
          <w:delText xml:space="preserve">the possibility of </w:delText>
        </w:r>
      </w:del>
      <w:r w:rsidRPr="00AC1770">
        <w:t>breaking outer code.</w:t>
      </w:r>
      <w:r w:rsidR="00AC1770">
        <w:t xml:space="preserve"> </w:t>
      </w:r>
      <w:del w:id="760" w:author="AnneMarieW" w:date="2019-02-13T10:46:00Z">
        <w:r w:rsidRPr="00AC1770" w:rsidDel="002424C3">
          <w:delText xml:space="preserve">However, </w:delText>
        </w:r>
      </w:del>
      <w:ins w:id="761" w:author="AnneMarieW" w:date="2019-02-13T10:46:00Z">
        <w:r w:rsidR="002424C3">
          <w:t xml:space="preserve">But </w:t>
        </w:r>
      </w:ins>
      <w:r w:rsidRPr="00AC1770">
        <w:t xml:space="preserve">you can </w:t>
      </w:r>
      <w:del w:id="762" w:author="AnneMarieW" w:date="2019-02-13T10:47:00Z">
        <w:r w:rsidRPr="00AC1770" w:rsidDel="005A0CBF">
          <w:delText>consciously</w:delText>
        </w:r>
      </w:del>
      <w:del w:id="763" w:author="AnneMarieW" w:date="2019-02-13T10:46:00Z">
        <w:r w:rsidRPr="00AC1770" w:rsidDel="002424C3">
          <w:delText xml:space="preserve"> choose to</w:delText>
        </w:r>
      </w:del>
      <w:del w:id="764" w:author="AnneMarieW" w:date="2019-02-13T10:47:00Z">
        <w:r w:rsidRPr="00AC1770" w:rsidDel="005A0CBF">
          <w:delText xml:space="preserve"> </w:delText>
        </w:r>
      </w:del>
      <w:r w:rsidRPr="00AC1770">
        <w:t>expose inner parts of child modules code</w:t>
      </w:r>
      <w:r w:rsidR="00AC1770">
        <w:t xml:space="preserve"> </w:t>
      </w:r>
      <w:r w:rsidRPr="00AC1770">
        <w:t xml:space="preserve">to outer ancestor modules by making an item public </w:t>
      </w:r>
      <w:del w:id="765" w:author="AnneMarieW" w:date="2019-02-13T10:46:00Z">
        <w:r w:rsidRPr="00AC1770" w:rsidDel="002424C3">
          <w:delText>with</w:delText>
        </w:r>
      </w:del>
      <w:ins w:id="766" w:author="AnneMarieW" w:date="2019-02-13T10:46:00Z">
        <w:r w:rsidR="002424C3">
          <w:t>using</w:t>
        </w:r>
      </w:ins>
      <w:r w:rsidRPr="00AC1770">
        <w:t xml:space="preserve"> the</w:t>
      </w:r>
      <w:ins w:id="767" w:author="Carol Nichols" w:date="2019-02-15T14:04:00Z">
        <w:r w:rsidR="00BD3361">
          <w:t xml:space="preserve"> </w:t>
        </w:r>
      </w:ins>
      <w:del w:id="768" w:author="Carol Nichols" w:date="2019-02-15T14:04:00Z">
        <w:r w:rsidRPr="00AC1770" w:rsidDel="00BD3361">
          <w:delText> </w:delText>
        </w:r>
      </w:del>
      <w:r w:rsidRPr="00AC1770">
        <w:rPr>
          <w:rStyle w:val="Literal"/>
        </w:rPr>
        <w:t>pub</w:t>
      </w:r>
      <w:del w:id="769" w:author="Carol Nichols" w:date="2019-02-15T14:04:00Z">
        <w:r w:rsidDel="004C0837">
          <w:delText> </w:delText>
        </w:r>
      </w:del>
      <w:ins w:id="770" w:author="Carol Nichols" w:date="2019-02-15T14:04:00Z">
        <w:r w:rsidR="004C0837">
          <w:t xml:space="preserve"> </w:t>
        </w:r>
      </w:ins>
      <w:r>
        <w:t>keyword.</w:t>
      </w:r>
    </w:p>
    <w:p w14:paraId="74DE8FCD" w14:textId="2D874F73" w:rsidR="003F4E38" w:rsidRDefault="003F4E38" w:rsidP="00AC1770">
      <w:pPr>
        <w:pStyle w:val="HeadB"/>
      </w:pPr>
      <w:bookmarkStart w:id="771" w:name="exposing-paths-with-the-`pub`-keyword"/>
      <w:bookmarkStart w:id="772" w:name="_Toc1404762"/>
      <w:bookmarkEnd w:id="771"/>
      <w:r w:rsidRPr="00AC1770">
        <w:t>Exposing Paths with the</w:t>
      </w:r>
      <w:ins w:id="773" w:author="Carol Nichols" w:date="2019-02-15T14:04:00Z">
        <w:r w:rsidR="005E69E2">
          <w:t xml:space="preserve"> </w:t>
        </w:r>
      </w:ins>
      <w:del w:id="774" w:author="Carol Nichols" w:date="2019-02-15T14:04:00Z">
        <w:r w:rsidRPr="00E6309C" w:rsidDel="005E69E2">
          <w:rPr>
            <w:rStyle w:val="Literal"/>
            <w:rPrChange w:id="775" w:author="Carol Nichols" w:date="2019-02-18T14:57:00Z">
              <w:rPr/>
            </w:rPrChange>
          </w:rPr>
          <w:delText> </w:delText>
        </w:r>
      </w:del>
      <w:r w:rsidRPr="00E6309C">
        <w:rPr>
          <w:rStyle w:val="Literal"/>
        </w:rPr>
        <w:t>pub</w:t>
      </w:r>
      <w:del w:id="776" w:author="Carol Nichols" w:date="2019-02-15T14:04:00Z">
        <w:r w:rsidRPr="00E6309C" w:rsidDel="005E69E2">
          <w:rPr>
            <w:rStyle w:val="Literal"/>
            <w:rPrChange w:id="777" w:author="Carol Nichols" w:date="2019-02-18T14:57:00Z">
              <w:rPr/>
            </w:rPrChange>
          </w:rPr>
          <w:delText> </w:delText>
        </w:r>
      </w:del>
      <w:ins w:id="778" w:author="Carol Nichols" w:date="2019-02-15T14:04:00Z">
        <w:r w:rsidR="005E69E2">
          <w:t xml:space="preserve"> </w:t>
        </w:r>
      </w:ins>
      <w:r>
        <w:t>Keyword</w:t>
      </w:r>
      <w:bookmarkEnd w:id="772"/>
    </w:p>
    <w:p w14:paraId="193F92A7" w14:textId="3A9B5943" w:rsidR="003F4E38" w:rsidRDefault="003F4E38" w:rsidP="00AC1770">
      <w:pPr>
        <w:pStyle w:val="BodyFirst"/>
      </w:pPr>
      <w:del w:id="779" w:author="AnneMarieW" w:date="2019-02-13T10:47:00Z">
        <w:r w:rsidRPr="00AC1770" w:rsidDel="00C33C3A">
          <w:delText>With that understanding, l</w:delText>
        </w:r>
      </w:del>
      <w:ins w:id="780" w:author="AnneMarieW" w:date="2019-02-13T10:47:00Z">
        <w:r w:rsidR="00C33C3A">
          <w:t>L</w:t>
        </w:r>
      </w:ins>
      <w:r w:rsidRPr="00AC1770">
        <w:t xml:space="preserve">et’s </w:t>
      </w:r>
      <w:del w:id="781" w:author="AnneMarieW" w:date="2019-02-13T10:48:00Z">
        <w:r w:rsidRPr="00AC1770" w:rsidDel="00C33C3A">
          <w:delText xml:space="preserve">look back at </w:delText>
        </w:r>
      </w:del>
      <w:ins w:id="782" w:author="AnneMarieW" w:date="2019-02-13T10:48:00Z">
        <w:r w:rsidR="00C33C3A">
          <w:t xml:space="preserve">return to </w:t>
        </w:r>
      </w:ins>
      <w:r w:rsidRPr="00AC1770">
        <w:t>the error in Listing 7-4</w:t>
      </w:r>
      <w:del w:id="783" w:author="AnneMarieW" w:date="2019-02-13T10:48:00Z">
        <w:r w:rsidRPr="00AC1770" w:rsidDel="00C33C3A">
          <w:delText>,</w:delText>
        </w:r>
      </w:del>
      <w:r w:rsidRPr="00AC1770">
        <w:t xml:space="preserve"> that told</w:t>
      </w:r>
      <w:r w:rsidR="00AC1770">
        <w:t xml:space="preserve"> </w:t>
      </w:r>
      <w:r w:rsidRPr="00AC1770">
        <w:t>us the</w:t>
      </w:r>
      <w:ins w:id="784" w:author="Carol Nichols" w:date="2019-02-15T14:04:00Z">
        <w:r w:rsidR="00C33EF7">
          <w:t xml:space="preserve"> </w:t>
        </w:r>
      </w:ins>
      <w:del w:id="785" w:author="Carol Nichols" w:date="2019-02-15T14:04:00Z">
        <w:r w:rsidRPr="00AC1770" w:rsidDel="00C33EF7">
          <w:delText> </w:delText>
        </w:r>
      </w:del>
      <w:r w:rsidRPr="00AC1770">
        <w:rPr>
          <w:rStyle w:val="Literal"/>
        </w:rPr>
        <w:t>hosting</w:t>
      </w:r>
      <w:del w:id="786" w:author="Carol Nichols" w:date="2019-02-15T14:04:00Z">
        <w:r w:rsidRPr="00AC1770" w:rsidDel="000C4607">
          <w:delText> </w:delText>
        </w:r>
      </w:del>
      <w:ins w:id="787" w:author="Carol Nichols" w:date="2019-02-15T14:04:00Z">
        <w:r w:rsidR="000C4607">
          <w:t xml:space="preserve"> </w:t>
        </w:r>
      </w:ins>
      <w:r w:rsidRPr="00AC1770">
        <w:t>module is private. We want the</w:t>
      </w:r>
      <w:ins w:id="788" w:author="Carol Nichols" w:date="2019-02-15T14:04:00Z">
        <w:r w:rsidR="00050187">
          <w:t xml:space="preserve"> </w:t>
        </w:r>
      </w:ins>
      <w:del w:id="789" w:author="Carol Nichols" w:date="2019-02-15T14:04:00Z">
        <w:r w:rsidRPr="00AC1770" w:rsidDel="00050187">
          <w:delText> </w:delText>
        </w:r>
      </w:del>
      <w:r w:rsidRPr="00AC1770">
        <w:rPr>
          <w:rStyle w:val="Literal"/>
        </w:rPr>
        <w:t>eat_at_restaurant</w:t>
      </w:r>
      <w:del w:id="790" w:author="Carol Nichols" w:date="2019-02-15T14:04:00Z">
        <w:r w:rsidRPr="00AC1770" w:rsidDel="0037525C">
          <w:delText> </w:delText>
        </w:r>
      </w:del>
      <w:ins w:id="791" w:author="Carol Nichols" w:date="2019-02-15T14:04:00Z">
        <w:r w:rsidR="0037525C">
          <w:t xml:space="preserve"> </w:t>
        </w:r>
      </w:ins>
      <w:r w:rsidRPr="00AC1770">
        <w:t>function in</w:t>
      </w:r>
      <w:r w:rsidR="00AC1770">
        <w:t xml:space="preserve"> </w:t>
      </w:r>
      <w:r w:rsidRPr="00AC1770">
        <w:t>the parent module to have access to the</w:t>
      </w:r>
      <w:ins w:id="792" w:author="Carol Nichols" w:date="2019-02-15T14:04:00Z">
        <w:r w:rsidR="007D3D92">
          <w:t xml:space="preserve"> </w:t>
        </w:r>
      </w:ins>
      <w:del w:id="793" w:author="Carol Nichols" w:date="2019-02-15T14:04:00Z">
        <w:r w:rsidRPr="00AC1770" w:rsidDel="007D3D92">
          <w:delText> </w:delText>
        </w:r>
      </w:del>
      <w:r w:rsidRPr="00AC1770">
        <w:rPr>
          <w:rStyle w:val="Literal"/>
        </w:rPr>
        <w:t>add_to_waitlist</w:t>
      </w:r>
      <w:del w:id="794" w:author="Carol Nichols" w:date="2019-02-15T14:04:00Z">
        <w:r w:rsidRPr="00AC1770" w:rsidDel="00331823">
          <w:delText> </w:delText>
        </w:r>
      </w:del>
      <w:ins w:id="795" w:author="Carol Nichols" w:date="2019-02-15T14:04:00Z">
        <w:r w:rsidR="00331823">
          <w:t xml:space="preserve"> </w:t>
        </w:r>
      </w:ins>
      <w:r w:rsidRPr="00AC1770">
        <w:lastRenderedPageBreak/>
        <w:t>function in the child</w:t>
      </w:r>
      <w:r w:rsidR="00AC1770">
        <w:t xml:space="preserve"> </w:t>
      </w:r>
      <w:r w:rsidRPr="00AC1770">
        <w:t>module, so we mark the</w:t>
      </w:r>
      <w:ins w:id="796" w:author="Carol Nichols" w:date="2019-02-15T14:05:00Z">
        <w:r w:rsidR="00A17BCA">
          <w:t xml:space="preserve"> </w:t>
        </w:r>
      </w:ins>
      <w:del w:id="797" w:author="Carol Nichols" w:date="2019-02-15T14:05:00Z">
        <w:r w:rsidRPr="00AC1770" w:rsidDel="00A17BCA">
          <w:delText> </w:delText>
        </w:r>
      </w:del>
      <w:r w:rsidRPr="00AC1770">
        <w:rPr>
          <w:rStyle w:val="Literal"/>
        </w:rPr>
        <w:t>hosting</w:t>
      </w:r>
      <w:del w:id="798" w:author="Carol Nichols" w:date="2019-02-15T14:05:00Z">
        <w:r w:rsidRPr="00AC1770" w:rsidDel="00C34AAA">
          <w:delText> </w:delText>
        </w:r>
      </w:del>
      <w:ins w:id="799" w:author="Carol Nichols" w:date="2019-02-15T14:05:00Z">
        <w:r w:rsidR="00C34AAA">
          <w:t xml:space="preserve"> </w:t>
        </w:r>
      </w:ins>
      <w:r w:rsidRPr="00AC1770">
        <w:t>module with the</w:t>
      </w:r>
      <w:ins w:id="800" w:author="Carol Nichols" w:date="2019-02-15T14:05:00Z">
        <w:r w:rsidR="00A813EB">
          <w:t xml:space="preserve"> </w:t>
        </w:r>
      </w:ins>
      <w:del w:id="801" w:author="Carol Nichols" w:date="2019-02-15T14:05:00Z">
        <w:r w:rsidRPr="00AC1770" w:rsidDel="00A813EB">
          <w:delText> </w:delText>
        </w:r>
      </w:del>
      <w:r w:rsidRPr="00AC1770">
        <w:rPr>
          <w:rStyle w:val="Literal"/>
        </w:rPr>
        <w:t>pub</w:t>
      </w:r>
      <w:del w:id="802" w:author="Carol Nichols" w:date="2019-02-15T14:05:00Z">
        <w:r w:rsidDel="00605111">
          <w:delText> </w:delText>
        </w:r>
      </w:del>
      <w:ins w:id="803" w:author="Carol Nichols" w:date="2019-02-15T14:05:00Z">
        <w:r w:rsidR="00605111">
          <w:t xml:space="preserve"> </w:t>
        </w:r>
      </w:ins>
      <w:r>
        <w:t xml:space="preserve">keyword, </w:t>
      </w:r>
      <w:ins w:id="804" w:author="AnneMarieW" w:date="2019-02-13T10:48:00Z">
        <w:r w:rsidR="00C33C3A">
          <w:t xml:space="preserve">as </w:t>
        </w:r>
      </w:ins>
      <w:r>
        <w:t>shown in</w:t>
      </w:r>
      <w:r w:rsidR="00AC1770">
        <w:t xml:space="preserve"> </w:t>
      </w:r>
      <w:r>
        <w:t>Listing 7-5.</w:t>
      </w:r>
    </w:p>
    <w:p w14:paraId="36E9C8CA" w14:textId="77777777" w:rsidR="003F4E38" w:rsidRDefault="003F4E38" w:rsidP="00AC1770">
      <w:pPr>
        <w:pStyle w:val="ProductionDirective"/>
      </w:pPr>
      <w:r>
        <w:t>Filename: src/lib.rs</w:t>
      </w:r>
    </w:p>
    <w:p w14:paraId="41C8C918" w14:textId="77777777" w:rsidR="003F4E38" w:rsidRPr="00AC1770" w:rsidRDefault="003F4E38" w:rsidP="00AC1770">
      <w:pPr>
        <w:pStyle w:val="CodeA"/>
      </w:pPr>
      <w:r w:rsidRPr="00AC1770">
        <w:t>mod front_of_house {</w:t>
      </w:r>
    </w:p>
    <w:p w14:paraId="4ED78425" w14:textId="77777777" w:rsidR="003F4E38" w:rsidRPr="00AC1770" w:rsidRDefault="003F4E38" w:rsidP="00AC1770">
      <w:pPr>
        <w:pStyle w:val="CodeB"/>
      </w:pPr>
      <w:r w:rsidRPr="00AC1770">
        <w:t xml:space="preserve">    pub mod hosting {</w:t>
      </w:r>
    </w:p>
    <w:p w14:paraId="3CF564E5" w14:textId="77777777" w:rsidR="003F4E38" w:rsidRPr="00AC1770" w:rsidRDefault="003F4E38" w:rsidP="00AC1770">
      <w:pPr>
        <w:pStyle w:val="CodeB"/>
      </w:pPr>
      <w:r w:rsidRPr="00AC1770">
        <w:t xml:space="preserve">        fn add_to_waitlist() {}</w:t>
      </w:r>
    </w:p>
    <w:p w14:paraId="2D2C7CC9" w14:textId="77777777" w:rsidR="003F4E38" w:rsidRPr="00AC1770" w:rsidRDefault="003F4E38" w:rsidP="00AC1770">
      <w:pPr>
        <w:pStyle w:val="CodeB"/>
      </w:pPr>
      <w:r w:rsidRPr="00AC1770">
        <w:t xml:space="preserve">    }</w:t>
      </w:r>
    </w:p>
    <w:p w14:paraId="1EBBEB76" w14:textId="77777777" w:rsidR="003F4E38" w:rsidRPr="00AC1770" w:rsidRDefault="003F4E38" w:rsidP="00AC1770">
      <w:pPr>
        <w:pStyle w:val="CodeB"/>
      </w:pPr>
      <w:r w:rsidRPr="00AC1770">
        <w:t>}</w:t>
      </w:r>
    </w:p>
    <w:p w14:paraId="2A44C970" w14:textId="77777777" w:rsidR="003F4E38" w:rsidRPr="00AC1770" w:rsidRDefault="003F4E38" w:rsidP="00AC1770">
      <w:pPr>
        <w:pStyle w:val="CodeB"/>
      </w:pPr>
    </w:p>
    <w:p w14:paraId="2BF090AD" w14:textId="77777777" w:rsidR="003F4E38" w:rsidRPr="00AC1770" w:rsidRDefault="003F4E38" w:rsidP="00AC1770">
      <w:pPr>
        <w:pStyle w:val="CodeB"/>
      </w:pPr>
      <w:r w:rsidRPr="00AC1770">
        <w:t>pub fn eat_at_restaurant() {</w:t>
      </w:r>
    </w:p>
    <w:p w14:paraId="46EAFF29" w14:textId="77777777" w:rsidR="003F4E38" w:rsidRPr="00AC1770" w:rsidRDefault="003F4E38" w:rsidP="00AC1770">
      <w:pPr>
        <w:pStyle w:val="CodeB"/>
      </w:pPr>
      <w:r w:rsidRPr="00AC1770">
        <w:t xml:space="preserve">    // Absolute path</w:t>
      </w:r>
    </w:p>
    <w:p w14:paraId="404B9838" w14:textId="77777777" w:rsidR="003F4E38" w:rsidRPr="00AC1770" w:rsidRDefault="003F4E38" w:rsidP="00AC1770">
      <w:pPr>
        <w:pStyle w:val="CodeB"/>
      </w:pPr>
      <w:r w:rsidRPr="00AC1770">
        <w:t xml:space="preserve">    crate::front_of_house::hosting::add_to_waitlist();</w:t>
      </w:r>
    </w:p>
    <w:p w14:paraId="2F1B6B65" w14:textId="77777777" w:rsidR="003F4E38" w:rsidRPr="00AC1770" w:rsidRDefault="003F4E38" w:rsidP="00AC1770">
      <w:pPr>
        <w:pStyle w:val="CodeB"/>
      </w:pPr>
    </w:p>
    <w:p w14:paraId="49F3CD5E" w14:textId="77777777" w:rsidR="003F4E38" w:rsidRPr="00AC1770" w:rsidRDefault="003F4E38" w:rsidP="00AC1770">
      <w:pPr>
        <w:pStyle w:val="CodeB"/>
      </w:pPr>
      <w:r w:rsidRPr="00AC1770">
        <w:t xml:space="preserve">    // Relative path</w:t>
      </w:r>
    </w:p>
    <w:p w14:paraId="291A7A86" w14:textId="77777777" w:rsidR="003F4E38" w:rsidRPr="00AC1770" w:rsidRDefault="003F4E38" w:rsidP="00AC1770">
      <w:pPr>
        <w:pStyle w:val="CodeB"/>
      </w:pPr>
      <w:r w:rsidRPr="00AC1770">
        <w:t xml:space="preserve">    front_of_house::hosting::add_to_waitlist();</w:t>
      </w:r>
    </w:p>
    <w:p w14:paraId="77DB2551" w14:textId="77777777" w:rsidR="003F4E38" w:rsidRPr="006B039B" w:rsidRDefault="003F4E38" w:rsidP="00AC1770">
      <w:pPr>
        <w:pStyle w:val="CodeC"/>
      </w:pPr>
      <w:r w:rsidRPr="006B039B">
        <w:t>}</w:t>
      </w:r>
    </w:p>
    <w:p w14:paraId="2D338EEF" w14:textId="1FB65C47" w:rsidR="003F4E38" w:rsidRDefault="003F4E38" w:rsidP="00AC1770">
      <w:pPr>
        <w:pStyle w:val="Listing"/>
      </w:pPr>
      <w:r w:rsidRPr="00AC1770">
        <w:t>Listing 7-5: Declaring the</w:t>
      </w:r>
      <w:ins w:id="805" w:author="Carol Nichols" w:date="2019-02-15T14:05:00Z">
        <w:r w:rsidR="00617C9B">
          <w:t xml:space="preserve"> </w:t>
        </w:r>
      </w:ins>
      <w:del w:id="806" w:author="Carol Nichols" w:date="2019-02-15T14:05:00Z">
        <w:r w:rsidRPr="00AC1770" w:rsidDel="00617C9B">
          <w:delText> </w:delText>
        </w:r>
      </w:del>
      <w:r w:rsidRPr="00C33C3A">
        <w:rPr>
          <w:rStyle w:val="LiteralCaption"/>
          <w:rPrChange w:id="807" w:author="AnneMarieW" w:date="2019-02-13T10:49:00Z">
            <w:rPr>
              <w:rStyle w:val="Literal"/>
            </w:rPr>
          </w:rPrChange>
        </w:rPr>
        <w:t>hosting</w:t>
      </w:r>
      <w:del w:id="808" w:author="Carol Nichols" w:date="2019-02-15T14:05:00Z">
        <w:r w:rsidRPr="00AC1770" w:rsidDel="00D77F85">
          <w:delText> </w:delText>
        </w:r>
      </w:del>
      <w:ins w:id="809" w:author="Carol Nichols" w:date="2019-02-15T14:05:00Z">
        <w:r w:rsidR="00D77F85">
          <w:t xml:space="preserve"> </w:t>
        </w:r>
      </w:ins>
      <w:r w:rsidRPr="00AC1770">
        <w:t>module as</w:t>
      </w:r>
      <w:ins w:id="810" w:author="Carol Nichols" w:date="2019-02-15T15:00:00Z">
        <w:r w:rsidR="002E628F">
          <w:t xml:space="preserve"> </w:t>
        </w:r>
      </w:ins>
      <w:del w:id="811" w:author="Carol Nichols" w:date="2019-02-15T14:05:00Z">
        <w:r w:rsidRPr="00C33C3A" w:rsidDel="00B14872">
          <w:rPr>
            <w:rStyle w:val="LiteralCaption"/>
            <w:rPrChange w:id="812" w:author="AnneMarieW" w:date="2019-02-13T10:49:00Z">
              <w:rPr/>
            </w:rPrChange>
          </w:rPr>
          <w:delText> </w:delText>
        </w:r>
      </w:del>
      <w:r w:rsidRPr="00C33C3A">
        <w:rPr>
          <w:rStyle w:val="LiteralCaption"/>
          <w:rPrChange w:id="813" w:author="AnneMarieW" w:date="2019-02-13T10:49:00Z">
            <w:rPr/>
          </w:rPrChange>
        </w:rPr>
        <w:t>pub</w:t>
      </w:r>
      <w:del w:id="814" w:author="Carol Nichols" w:date="2019-02-15T14:05:00Z">
        <w:r w:rsidRPr="00C33C3A" w:rsidDel="00D26456">
          <w:rPr>
            <w:rStyle w:val="LiteralCaption"/>
            <w:rPrChange w:id="815" w:author="AnneMarieW" w:date="2019-02-13T10:49:00Z">
              <w:rPr/>
            </w:rPrChange>
          </w:rPr>
          <w:delText> </w:delText>
        </w:r>
      </w:del>
      <w:del w:id="816" w:author="AnneMarieW" w:date="2019-02-13T10:49:00Z">
        <w:r w:rsidRPr="00AC1770" w:rsidDel="00C33C3A">
          <w:delText xml:space="preserve">so that we’re allowed </w:delText>
        </w:r>
      </w:del>
      <w:del w:id="817" w:author="Carol Nichols" w:date="2019-02-15T15:00:00Z">
        <w:r w:rsidRPr="00AC1770" w:rsidDel="007877CD">
          <w:delText>t</w:delText>
        </w:r>
      </w:del>
      <w:ins w:id="818" w:author="Carol Nichols" w:date="2019-02-15T15:00:00Z">
        <w:r w:rsidR="007877CD">
          <w:t xml:space="preserve"> t</w:t>
        </w:r>
      </w:ins>
      <w:r w:rsidRPr="00AC1770">
        <w:t>o</w:t>
      </w:r>
      <w:r w:rsidR="00AC1770">
        <w:t xml:space="preserve"> </w:t>
      </w:r>
      <w:r w:rsidRPr="00AC1770">
        <w:t>use it from</w:t>
      </w:r>
      <w:ins w:id="819" w:author="Carol Nichols" w:date="2019-02-15T14:05:00Z">
        <w:r w:rsidR="00900A73">
          <w:t xml:space="preserve"> </w:t>
        </w:r>
      </w:ins>
      <w:del w:id="820" w:author="Carol Nichols" w:date="2019-02-15T14:05:00Z">
        <w:r w:rsidRPr="00AC1770" w:rsidDel="00900A73">
          <w:delText> </w:delText>
        </w:r>
      </w:del>
      <w:r w:rsidRPr="00C33C3A">
        <w:rPr>
          <w:rStyle w:val="LiteralCaption"/>
          <w:rPrChange w:id="821" w:author="AnneMarieW" w:date="2019-02-13T10:49:00Z">
            <w:rPr>
              <w:rStyle w:val="Literal"/>
            </w:rPr>
          </w:rPrChange>
        </w:rPr>
        <w:t>eat_at_restaurant</w:t>
      </w:r>
    </w:p>
    <w:p w14:paraId="2DFF4011" w14:textId="77777777" w:rsidR="003F4E38" w:rsidRDefault="003F4E38" w:rsidP="006B039B">
      <w:pPr>
        <w:pStyle w:val="Body"/>
      </w:pPr>
      <w:r>
        <w:t xml:space="preserve">Unfortunately, </w:t>
      </w:r>
      <w:del w:id="822" w:author="AnneMarieW" w:date="2019-02-13T10:49:00Z">
        <w:r w:rsidDel="00C33C3A">
          <w:delText xml:space="preserve">as you may have just found out, </w:delText>
        </w:r>
      </w:del>
      <w:r>
        <w:t>the code in Listing 7-5 still</w:t>
      </w:r>
      <w:r w:rsidR="00AC1770">
        <w:t xml:space="preserve"> </w:t>
      </w:r>
      <w:r>
        <w:t>results in an error</w:t>
      </w:r>
      <w:ins w:id="823" w:author="AnneMarieW" w:date="2019-02-13T10:49:00Z">
        <w:r w:rsidR="00C33C3A">
          <w:t>, as shown in</w:t>
        </w:r>
      </w:ins>
      <w:del w:id="824" w:author="AnneMarieW" w:date="2019-02-13T10:49:00Z">
        <w:r w:rsidDel="00C33C3A">
          <w:delText xml:space="preserve"> (</w:delText>
        </w:r>
      </w:del>
      <w:ins w:id="825" w:author="AnneMarieW" w:date="2019-02-13T10:49:00Z">
        <w:r w:rsidR="00C33C3A">
          <w:t xml:space="preserve"> </w:t>
        </w:r>
      </w:ins>
      <w:r>
        <w:t>Listing 7-6</w:t>
      </w:r>
      <w:del w:id="826" w:author="AnneMarieW" w:date="2019-02-13T10:49:00Z">
        <w:r w:rsidDel="00C33C3A">
          <w:delText>):</w:delText>
        </w:r>
      </w:del>
      <w:ins w:id="827" w:author="AnneMarieW" w:date="2019-02-13T10:49:00Z">
        <w:r w:rsidR="00C33C3A">
          <w:t>.</w:t>
        </w:r>
      </w:ins>
    </w:p>
    <w:p w14:paraId="34498C77" w14:textId="77777777" w:rsidR="003F4E38" w:rsidRPr="00AC1770" w:rsidRDefault="003F4E38" w:rsidP="00AC1770">
      <w:pPr>
        <w:pStyle w:val="CodeA"/>
      </w:pPr>
      <w:r w:rsidRPr="00AC1770">
        <w:t>$ cargo build</w:t>
      </w:r>
    </w:p>
    <w:p w14:paraId="049E853B" w14:textId="77777777" w:rsidR="003F4E38" w:rsidRPr="00AC1770" w:rsidRDefault="003F4E38" w:rsidP="00AC1770">
      <w:pPr>
        <w:pStyle w:val="CodeB"/>
      </w:pPr>
      <w:r w:rsidRPr="00AC1770">
        <w:t xml:space="preserve">   Compiling restaurant v0.1.0 (file:///projects/restaurant)</w:t>
      </w:r>
    </w:p>
    <w:p w14:paraId="5069CD4C" w14:textId="77777777" w:rsidR="003F4E38" w:rsidRPr="00AC1770" w:rsidRDefault="003F4E38" w:rsidP="00AC1770">
      <w:pPr>
        <w:pStyle w:val="CodeB"/>
      </w:pPr>
      <w:r w:rsidRPr="00AC1770">
        <w:t>error[E0603]: function `add_to_waitlist` is private</w:t>
      </w:r>
    </w:p>
    <w:p w14:paraId="05F5C48A" w14:textId="77777777" w:rsidR="003F4E38" w:rsidRPr="00AC1770" w:rsidRDefault="003F4E38" w:rsidP="00AC1770">
      <w:pPr>
        <w:pStyle w:val="CodeB"/>
      </w:pPr>
      <w:r w:rsidRPr="00AC1770">
        <w:t xml:space="preserve"> --&gt; src/lib.rs:9:37</w:t>
      </w:r>
    </w:p>
    <w:p w14:paraId="40819323" w14:textId="77777777" w:rsidR="003F4E38" w:rsidRPr="00AC1770" w:rsidRDefault="003F4E38" w:rsidP="00AC1770">
      <w:pPr>
        <w:pStyle w:val="CodeB"/>
      </w:pPr>
      <w:r w:rsidRPr="00AC1770">
        <w:t xml:space="preserve">  |</w:t>
      </w:r>
    </w:p>
    <w:p w14:paraId="45F6779D" w14:textId="77777777" w:rsidR="003F4E38" w:rsidRPr="00AC1770" w:rsidRDefault="003F4E38" w:rsidP="00AC1770">
      <w:pPr>
        <w:pStyle w:val="CodeB"/>
      </w:pPr>
      <w:r w:rsidRPr="00AC1770">
        <w:t>9 |     crate::front_of_house::hosting::add_to_waitlist();</w:t>
      </w:r>
    </w:p>
    <w:p w14:paraId="1B5789F8" w14:textId="77777777" w:rsidR="003F4E38" w:rsidRPr="00AC1770" w:rsidRDefault="003F4E38" w:rsidP="00AC1770">
      <w:pPr>
        <w:pStyle w:val="CodeB"/>
      </w:pPr>
      <w:r w:rsidRPr="00AC1770">
        <w:t xml:space="preserve">  |                                     ^^^^^^^^^^^^^^^</w:t>
      </w:r>
    </w:p>
    <w:p w14:paraId="0854B0F6" w14:textId="77777777" w:rsidR="003F4E38" w:rsidRPr="00AC1770" w:rsidRDefault="003F4E38" w:rsidP="00AC1770">
      <w:pPr>
        <w:pStyle w:val="CodeB"/>
      </w:pPr>
    </w:p>
    <w:p w14:paraId="341573E2" w14:textId="77777777" w:rsidR="003F4E38" w:rsidRPr="00AC1770" w:rsidRDefault="003F4E38" w:rsidP="00AC1770">
      <w:pPr>
        <w:pStyle w:val="CodeB"/>
      </w:pPr>
      <w:r w:rsidRPr="00AC1770">
        <w:t>error[E0603]: function `add_to_waitlist` is private</w:t>
      </w:r>
    </w:p>
    <w:p w14:paraId="360B6684" w14:textId="77777777" w:rsidR="003F4E38" w:rsidRPr="00AC1770" w:rsidRDefault="003F4E38" w:rsidP="00AC1770">
      <w:pPr>
        <w:pStyle w:val="CodeB"/>
      </w:pPr>
      <w:r w:rsidRPr="00AC1770">
        <w:t xml:space="preserve">  --&gt; src/lib.rs:12:30</w:t>
      </w:r>
    </w:p>
    <w:p w14:paraId="6E689F61" w14:textId="77777777" w:rsidR="003F4E38" w:rsidRPr="00AC1770" w:rsidRDefault="003F4E38" w:rsidP="00AC1770">
      <w:pPr>
        <w:pStyle w:val="CodeB"/>
      </w:pPr>
      <w:r w:rsidRPr="00AC1770">
        <w:t xml:space="preserve">   |</w:t>
      </w:r>
    </w:p>
    <w:p w14:paraId="3EB74CBE" w14:textId="77777777" w:rsidR="003F4E38" w:rsidRPr="00AC1770" w:rsidRDefault="003F4E38" w:rsidP="00AC1770">
      <w:pPr>
        <w:pStyle w:val="CodeB"/>
      </w:pPr>
      <w:r w:rsidRPr="00AC1770">
        <w:t>12 |     front_of_house::hosting::add_to_waitlist();</w:t>
      </w:r>
    </w:p>
    <w:p w14:paraId="1907DC48" w14:textId="77777777" w:rsidR="003F4E38" w:rsidRPr="006B039B" w:rsidRDefault="003F4E38" w:rsidP="00AC1770">
      <w:pPr>
        <w:pStyle w:val="CodeC"/>
      </w:pPr>
      <w:r w:rsidRPr="006B039B">
        <w:t xml:space="preserve">   |                              ^^^^^^^^^^^^^^^</w:t>
      </w:r>
    </w:p>
    <w:p w14:paraId="5D9A8607" w14:textId="77777777" w:rsidR="00AC1770" w:rsidRDefault="003F4E38" w:rsidP="00AC1770">
      <w:pPr>
        <w:pStyle w:val="Listing"/>
      </w:pPr>
      <w:r>
        <w:t>Listing 7-6: Compiler errors from building the code in Listing 7-5</w:t>
      </w:r>
    </w:p>
    <w:p w14:paraId="0C14AC83" w14:textId="5D35D512" w:rsidR="003F4E38" w:rsidRDefault="003F4E38" w:rsidP="006B039B">
      <w:pPr>
        <w:pStyle w:val="Body"/>
      </w:pPr>
      <w:r w:rsidRPr="00AC1770">
        <w:t>What happened? Adding the</w:t>
      </w:r>
      <w:ins w:id="828" w:author="Carol Nichols" w:date="2019-02-15T14:05:00Z">
        <w:r w:rsidR="003508E1">
          <w:t xml:space="preserve"> </w:t>
        </w:r>
      </w:ins>
      <w:del w:id="829" w:author="Carol Nichols" w:date="2019-02-15T14:05:00Z">
        <w:r w:rsidRPr="00AC1770" w:rsidDel="003508E1">
          <w:delText> </w:delText>
        </w:r>
      </w:del>
      <w:r w:rsidRPr="00AC1770">
        <w:rPr>
          <w:rStyle w:val="Literal"/>
        </w:rPr>
        <w:t>pub</w:t>
      </w:r>
      <w:del w:id="830" w:author="Carol Nichols" w:date="2019-02-15T14:05:00Z">
        <w:r w:rsidRPr="00AC1770" w:rsidDel="003508E1">
          <w:delText> </w:delText>
        </w:r>
      </w:del>
      <w:ins w:id="831" w:author="Carol Nichols" w:date="2019-02-15T14:05:00Z">
        <w:r w:rsidR="003508E1">
          <w:t xml:space="preserve"> </w:t>
        </w:r>
      </w:ins>
      <w:r w:rsidRPr="00AC1770">
        <w:t>keyword in front of</w:t>
      </w:r>
      <w:ins w:id="832" w:author="Carol Nichols" w:date="2019-02-15T14:05:00Z">
        <w:r w:rsidR="004C7D91">
          <w:t xml:space="preserve"> </w:t>
        </w:r>
      </w:ins>
      <w:del w:id="833" w:author="Carol Nichols" w:date="2019-02-15T14:05:00Z">
        <w:r w:rsidRPr="00AC1770" w:rsidDel="004C7D91">
          <w:delText> </w:delText>
        </w:r>
      </w:del>
      <w:r w:rsidRPr="00AC1770">
        <w:rPr>
          <w:rStyle w:val="Literal"/>
        </w:rPr>
        <w:t>mod hosting</w:t>
      </w:r>
      <w:del w:id="834" w:author="Carol Nichols" w:date="2019-02-15T14:05:00Z">
        <w:r w:rsidRPr="00AC1770" w:rsidDel="00666266">
          <w:delText> </w:delText>
        </w:r>
      </w:del>
      <w:ins w:id="835" w:author="Carol Nichols" w:date="2019-02-15T14:05:00Z">
        <w:r w:rsidR="00666266">
          <w:t xml:space="preserve"> </w:t>
        </w:r>
      </w:ins>
      <w:r w:rsidRPr="00AC1770">
        <w:t>makes the</w:t>
      </w:r>
      <w:r w:rsidR="00AC1770">
        <w:t xml:space="preserve"> </w:t>
      </w:r>
      <w:r w:rsidRPr="00AC1770">
        <w:t>module public. With this change, if we</w:t>
      </w:r>
      <w:del w:id="836" w:author="AnneMarieW" w:date="2019-02-13T10:50:00Z">
        <w:r w:rsidRPr="00AC1770" w:rsidDel="00C33C3A">
          <w:delText>’re allowed to</w:delText>
        </w:r>
      </w:del>
      <w:ins w:id="837" w:author="AnneMarieW" w:date="2019-02-13T10:50:00Z">
        <w:r w:rsidR="00C33C3A">
          <w:t xml:space="preserve"> can</w:t>
        </w:r>
      </w:ins>
      <w:r w:rsidRPr="00AC1770">
        <w:t xml:space="preserve"> access</w:t>
      </w:r>
      <w:ins w:id="838" w:author="Carol Nichols" w:date="2019-02-15T14:06:00Z">
        <w:r w:rsidR="00C67594">
          <w:t xml:space="preserve"> </w:t>
        </w:r>
      </w:ins>
      <w:del w:id="839" w:author="Carol Nichols" w:date="2019-02-15T14:06:00Z">
        <w:r w:rsidRPr="00AC1770" w:rsidDel="00C67594">
          <w:delText> </w:delText>
        </w:r>
      </w:del>
      <w:r w:rsidRPr="00AC1770">
        <w:rPr>
          <w:rStyle w:val="Literal"/>
        </w:rPr>
        <w:t>front_of_house</w:t>
      </w:r>
      <w:r w:rsidRPr="00AC1770">
        <w:t>,</w:t>
      </w:r>
      <w:r w:rsidR="00AC1770">
        <w:t xml:space="preserve"> </w:t>
      </w:r>
      <w:r w:rsidRPr="00AC1770">
        <w:t>we can access</w:t>
      </w:r>
      <w:ins w:id="840" w:author="Carol Nichols" w:date="2019-02-15T14:06:00Z">
        <w:r w:rsidR="0013379F">
          <w:t xml:space="preserve"> </w:t>
        </w:r>
      </w:ins>
      <w:del w:id="841" w:author="Carol Nichols" w:date="2019-02-15T14:06:00Z">
        <w:r w:rsidRPr="00AC1770" w:rsidDel="0013379F">
          <w:delText> </w:delText>
        </w:r>
      </w:del>
      <w:r w:rsidRPr="00AC1770">
        <w:rPr>
          <w:rStyle w:val="Literal"/>
        </w:rPr>
        <w:t>hosting</w:t>
      </w:r>
      <w:r w:rsidRPr="00AC1770">
        <w:t>. But the</w:t>
      </w:r>
      <w:ins w:id="842" w:author="Carol Nichols" w:date="2019-02-15T14:06:00Z">
        <w:r w:rsidR="00341B23">
          <w:t xml:space="preserve"> </w:t>
        </w:r>
      </w:ins>
      <w:del w:id="843" w:author="Carol Nichols" w:date="2019-02-15T14:06:00Z">
        <w:r w:rsidRPr="00AC1770" w:rsidDel="00341B23">
          <w:delText> </w:delText>
        </w:r>
      </w:del>
      <w:r w:rsidRPr="00AC1770">
        <w:rPr>
          <w:rStyle w:val="EmphasisItalic"/>
        </w:rPr>
        <w:t>contents</w:t>
      </w:r>
      <w:del w:id="844" w:author="Carol Nichols" w:date="2019-02-15T14:06:00Z">
        <w:r w:rsidRPr="00AC1770" w:rsidDel="00874B31">
          <w:delText> </w:delText>
        </w:r>
      </w:del>
      <w:ins w:id="845" w:author="Carol Nichols" w:date="2019-02-15T14:06:00Z">
        <w:r w:rsidR="00874B31">
          <w:t xml:space="preserve"> </w:t>
        </w:r>
      </w:ins>
      <w:r w:rsidRPr="00AC1770">
        <w:t>of</w:t>
      </w:r>
      <w:ins w:id="846" w:author="Carol Nichols" w:date="2019-02-15T14:06:00Z">
        <w:r w:rsidR="00AE220C">
          <w:t xml:space="preserve"> </w:t>
        </w:r>
      </w:ins>
      <w:del w:id="847" w:author="Carol Nichols" w:date="2019-02-15T14:06:00Z">
        <w:r w:rsidRPr="00AC1770" w:rsidDel="00AE220C">
          <w:lastRenderedPageBreak/>
          <w:delText> </w:delText>
        </w:r>
      </w:del>
      <w:r w:rsidRPr="00AC1770">
        <w:rPr>
          <w:rStyle w:val="Literal"/>
        </w:rPr>
        <w:t>hosting</w:t>
      </w:r>
      <w:del w:id="848" w:author="Carol Nichols" w:date="2019-02-15T14:06:00Z">
        <w:r w:rsidRPr="00AC1770" w:rsidDel="007142C7">
          <w:delText> </w:delText>
        </w:r>
      </w:del>
      <w:ins w:id="849" w:author="Carol Nichols" w:date="2019-02-15T14:06:00Z">
        <w:r w:rsidR="007142C7">
          <w:t xml:space="preserve"> </w:t>
        </w:r>
      </w:ins>
      <w:r w:rsidRPr="00AC1770">
        <w:t>are still private;</w:t>
      </w:r>
      <w:r w:rsidR="00AC1770">
        <w:t xml:space="preserve"> </w:t>
      </w:r>
      <w:r w:rsidRPr="00AC1770">
        <w:t>making the module public does</w:t>
      </w:r>
      <w:del w:id="850" w:author="AnneMarieW" w:date="2019-02-13T10:50:00Z">
        <w:r w:rsidRPr="00AC1770" w:rsidDel="00C33C3A">
          <w:delText xml:space="preserve"> </w:delText>
        </w:r>
      </w:del>
      <w:r w:rsidRPr="00AC1770">
        <w:t>n</w:t>
      </w:r>
      <w:del w:id="851" w:author="AnneMarieW" w:date="2019-02-13T10:50:00Z">
        <w:r w:rsidRPr="00AC1770" w:rsidDel="00C33C3A">
          <w:delText>o</w:delText>
        </w:r>
      </w:del>
      <w:ins w:id="852" w:author="AnneMarieW" w:date="2019-02-13T10:50:00Z">
        <w:r w:rsidR="00C33C3A">
          <w:t>’</w:t>
        </w:r>
      </w:ins>
      <w:r w:rsidRPr="00AC1770">
        <w:t>t make its contents public. The</w:t>
      </w:r>
      <w:ins w:id="853" w:author="Carol Nichols" w:date="2019-02-15T14:06:00Z">
        <w:r w:rsidR="008E33F4">
          <w:t xml:space="preserve"> </w:t>
        </w:r>
      </w:ins>
      <w:del w:id="854" w:author="Carol Nichols" w:date="2019-02-15T14:06:00Z">
        <w:r w:rsidRPr="00AC1770" w:rsidDel="008E33F4">
          <w:delText> </w:delText>
        </w:r>
      </w:del>
      <w:r w:rsidRPr="00AC1770">
        <w:rPr>
          <w:rStyle w:val="Literal"/>
        </w:rPr>
        <w:t>pub</w:t>
      </w:r>
      <w:del w:id="855" w:author="Carol Nichols" w:date="2019-02-15T14:06:00Z">
        <w:r w:rsidDel="00B71D40">
          <w:delText> </w:delText>
        </w:r>
      </w:del>
      <w:ins w:id="856" w:author="Carol Nichols" w:date="2019-02-15T14:06:00Z">
        <w:r w:rsidR="00B71D40">
          <w:t xml:space="preserve"> </w:t>
        </w:r>
      </w:ins>
      <w:r>
        <w:t>keyword</w:t>
      </w:r>
      <w:r w:rsidR="00AC1770">
        <w:t xml:space="preserve"> </w:t>
      </w:r>
      <w:r>
        <w:t>on a module only lets code in its ancestor modules refer to it.</w:t>
      </w:r>
    </w:p>
    <w:p w14:paraId="102ADBA2" w14:textId="2DDE613B" w:rsidR="003F4E38" w:rsidRDefault="003F4E38" w:rsidP="006B039B">
      <w:pPr>
        <w:pStyle w:val="Body"/>
      </w:pPr>
      <w:r>
        <w:t xml:space="preserve">The errors in Listing 7-6 </w:t>
      </w:r>
      <w:del w:id="857" w:author="AnneMarieW" w:date="2019-02-13T10:50:00Z">
        <w:r w:rsidDel="00C33C3A">
          <w:delText xml:space="preserve">now </w:delText>
        </w:r>
      </w:del>
      <w:r>
        <w:t>say that the</w:t>
      </w:r>
      <w:ins w:id="858" w:author="Carol Nichols" w:date="2019-02-15T14:06:00Z">
        <w:r w:rsidR="008B0B44">
          <w:t xml:space="preserve"> </w:t>
        </w:r>
      </w:ins>
      <w:del w:id="859" w:author="Carol Nichols" w:date="2019-02-15T14:06:00Z">
        <w:r w:rsidDel="008B0B44">
          <w:delText> </w:delText>
        </w:r>
      </w:del>
      <w:r w:rsidRPr="00AC1770">
        <w:rPr>
          <w:rStyle w:val="Literal"/>
        </w:rPr>
        <w:t>add_to_waitlist</w:t>
      </w:r>
      <w:del w:id="860" w:author="Carol Nichols" w:date="2019-02-15T14:06:00Z">
        <w:r w:rsidDel="00B50D20">
          <w:delText> </w:delText>
        </w:r>
      </w:del>
      <w:ins w:id="861" w:author="Carol Nichols" w:date="2019-02-15T14:06:00Z">
        <w:r w:rsidR="00B50D20">
          <w:t xml:space="preserve"> </w:t>
        </w:r>
      </w:ins>
      <w:r>
        <w:t>function is</w:t>
      </w:r>
      <w:r w:rsidR="00AC1770">
        <w:t xml:space="preserve"> </w:t>
      </w:r>
      <w:r>
        <w:t>private. The privacy rules apply to structs, enums, functions, and methods as</w:t>
      </w:r>
      <w:r w:rsidR="00AC1770">
        <w:t xml:space="preserve"> </w:t>
      </w:r>
      <w:r>
        <w:t>well as modules.</w:t>
      </w:r>
    </w:p>
    <w:p w14:paraId="5738989D" w14:textId="4B154009" w:rsidR="003F4E38" w:rsidRDefault="003F4E38" w:rsidP="006B039B">
      <w:pPr>
        <w:pStyle w:val="Body"/>
      </w:pPr>
      <w:r>
        <w:t>Let’s also make the</w:t>
      </w:r>
      <w:ins w:id="862" w:author="Carol Nichols" w:date="2019-02-15T14:06:00Z">
        <w:r w:rsidR="00C2426F">
          <w:t xml:space="preserve"> </w:t>
        </w:r>
      </w:ins>
      <w:del w:id="863" w:author="Carol Nichols" w:date="2019-02-15T14:06:00Z">
        <w:r w:rsidDel="00C2426F">
          <w:delText> </w:delText>
        </w:r>
      </w:del>
      <w:r w:rsidRPr="00AC1770">
        <w:rPr>
          <w:rStyle w:val="Literal"/>
        </w:rPr>
        <w:t>add_to_waitlist</w:t>
      </w:r>
      <w:del w:id="864" w:author="Carol Nichols" w:date="2019-02-15T14:07:00Z">
        <w:r w:rsidRPr="00AC1770" w:rsidDel="00D7420B">
          <w:delText> </w:delText>
        </w:r>
      </w:del>
      <w:ins w:id="865" w:author="Carol Nichols" w:date="2019-02-15T14:07:00Z">
        <w:r w:rsidR="00D7420B">
          <w:t xml:space="preserve"> </w:t>
        </w:r>
      </w:ins>
      <w:r w:rsidRPr="00AC1770">
        <w:t>function public by adding the</w:t>
      </w:r>
      <w:ins w:id="866" w:author="Carol Nichols" w:date="2019-02-15T14:07:00Z">
        <w:r w:rsidR="009C6FBC">
          <w:t xml:space="preserve"> </w:t>
        </w:r>
      </w:ins>
      <w:del w:id="867" w:author="Carol Nichols" w:date="2019-02-15T14:07:00Z">
        <w:r w:rsidRPr="00AC1770" w:rsidDel="009C6FBC">
          <w:delText> </w:delText>
        </w:r>
      </w:del>
      <w:r w:rsidRPr="00AC1770">
        <w:rPr>
          <w:rStyle w:val="Literal"/>
        </w:rPr>
        <w:t>pub</w:t>
      </w:r>
      <w:r w:rsidR="00AC1770">
        <w:t xml:space="preserve"> </w:t>
      </w:r>
      <w:r>
        <w:t>keyword before its definition, as in Listing 7-7</w:t>
      </w:r>
      <w:del w:id="868" w:author="AnneMarieW" w:date="2019-02-13T10:51:00Z">
        <w:r w:rsidDel="00C33C3A">
          <w:delText>:</w:delText>
        </w:r>
      </w:del>
      <w:ins w:id="869" w:author="AnneMarieW" w:date="2019-02-13T10:51:00Z">
        <w:r w:rsidR="00C33C3A">
          <w:t>.</w:t>
        </w:r>
      </w:ins>
    </w:p>
    <w:p w14:paraId="314392CE" w14:textId="77777777" w:rsidR="003F4E38" w:rsidRDefault="003F4E38" w:rsidP="00AC1770">
      <w:pPr>
        <w:pStyle w:val="ProductionDirective"/>
      </w:pPr>
      <w:r>
        <w:t>Filename: src/lib.rs</w:t>
      </w:r>
    </w:p>
    <w:p w14:paraId="0863C587" w14:textId="77777777" w:rsidR="003F4E38" w:rsidRPr="00AC1770" w:rsidRDefault="003F4E38" w:rsidP="00AC1770">
      <w:pPr>
        <w:pStyle w:val="CodeA"/>
      </w:pPr>
      <w:r w:rsidRPr="00AC1770">
        <w:t>mod front_of_house {</w:t>
      </w:r>
    </w:p>
    <w:p w14:paraId="769D739A" w14:textId="77777777" w:rsidR="003F4E38" w:rsidRPr="00AC1770" w:rsidRDefault="003F4E38" w:rsidP="00AC1770">
      <w:pPr>
        <w:pStyle w:val="CodeB"/>
      </w:pPr>
      <w:r w:rsidRPr="00AC1770">
        <w:t xml:space="preserve">    pub mod hosting {</w:t>
      </w:r>
    </w:p>
    <w:p w14:paraId="1168D78E" w14:textId="77777777" w:rsidR="003F4E38" w:rsidRPr="00AC1770" w:rsidRDefault="003F4E38" w:rsidP="00AC1770">
      <w:pPr>
        <w:pStyle w:val="CodeB"/>
      </w:pPr>
      <w:r w:rsidRPr="00AC1770">
        <w:t xml:space="preserve">        pub fn add_to_waitlist() {}</w:t>
      </w:r>
    </w:p>
    <w:p w14:paraId="7E2218C1" w14:textId="77777777" w:rsidR="003F4E38" w:rsidRPr="00AC1770" w:rsidRDefault="003F4E38" w:rsidP="00AC1770">
      <w:pPr>
        <w:pStyle w:val="CodeB"/>
      </w:pPr>
      <w:r w:rsidRPr="00AC1770">
        <w:t xml:space="preserve">    }</w:t>
      </w:r>
    </w:p>
    <w:p w14:paraId="7D1CB0D3" w14:textId="77777777" w:rsidR="003F4E38" w:rsidRPr="00AC1770" w:rsidRDefault="003F4E38" w:rsidP="00AC1770">
      <w:pPr>
        <w:pStyle w:val="CodeB"/>
      </w:pPr>
      <w:r w:rsidRPr="00AC1770">
        <w:t>}</w:t>
      </w:r>
    </w:p>
    <w:p w14:paraId="50B893A6" w14:textId="77777777" w:rsidR="003F4E38" w:rsidRPr="00AC1770" w:rsidRDefault="003F4E38" w:rsidP="00AC1770">
      <w:pPr>
        <w:pStyle w:val="CodeB"/>
      </w:pPr>
    </w:p>
    <w:p w14:paraId="54053107" w14:textId="77777777" w:rsidR="003F4E38" w:rsidRPr="00AC1770" w:rsidRDefault="003F4E38" w:rsidP="00AC1770">
      <w:pPr>
        <w:pStyle w:val="CodeB"/>
      </w:pPr>
      <w:r w:rsidRPr="00AC1770">
        <w:t>pub fn eat_at_restaurant() {</w:t>
      </w:r>
    </w:p>
    <w:p w14:paraId="6636BEB2" w14:textId="77777777" w:rsidR="003F4E38" w:rsidRPr="00AC1770" w:rsidRDefault="003F4E38" w:rsidP="00AC1770">
      <w:pPr>
        <w:pStyle w:val="CodeB"/>
      </w:pPr>
      <w:r w:rsidRPr="00AC1770">
        <w:t xml:space="preserve">    // Absolute path</w:t>
      </w:r>
    </w:p>
    <w:p w14:paraId="5D3E94BE" w14:textId="77777777" w:rsidR="003F4E38" w:rsidRPr="00AC1770" w:rsidRDefault="003F4E38" w:rsidP="00AC1770">
      <w:pPr>
        <w:pStyle w:val="CodeB"/>
      </w:pPr>
      <w:r w:rsidRPr="00AC1770">
        <w:t xml:space="preserve">    crate::front_of_house::hosting::add_to_waitlist();</w:t>
      </w:r>
    </w:p>
    <w:p w14:paraId="44DD344F" w14:textId="77777777" w:rsidR="003F4E38" w:rsidRPr="00AC1770" w:rsidRDefault="003F4E38" w:rsidP="00AC1770">
      <w:pPr>
        <w:pStyle w:val="CodeB"/>
      </w:pPr>
    </w:p>
    <w:p w14:paraId="752C9B21" w14:textId="77777777" w:rsidR="003F4E38" w:rsidRPr="00AC1770" w:rsidRDefault="003F4E38" w:rsidP="00AC1770">
      <w:pPr>
        <w:pStyle w:val="CodeB"/>
      </w:pPr>
      <w:r w:rsidRPr="00AC1770">
        <w:t xml:space="preserve">    // Relative path</w:t>
      </w:r>
    </w:p>
    <w:p w14:paraId="4B48386C" w14:textId="77777777" w:rsidR="003F4E38" w:rsidRPr="00AC1770" w:rsidRDefault="003F4E38" w:rsidP="00AC1770">
      <w:pPr>
        <w:pStyle w:val="CodeB"/>
      </w:pPr>
      <w:r w:rsidRPr="00AC1770">
        <w:t xml:space="preserve">    front_of_house::hosting::add_to_waitlist();</w:t>
      </w:r>
    </w:p>
    <w:p w14:paraId="2CA975C1" w14:textId="77777777" w:rsidR="003F4E38" w:rsidRPr="006B039B" w:rsidRDefault="003F4E38" w:rsidP="00AC1770">
      <w:pPr>
        <w:pStyle w:val="CodeC"/>
      </w:pPr>
      <w:r w:rsidRPr="006B039B">
        <w:t>}</w:t>
      </w:r>
    </w:p>
    <w:p w14:paraId="7C1743E0" w14:textId="41806463" w:rsidR="003F4E38" w:rsidRDefault="003F4E38" w:rsidP="00AC1770">
      <w:pPr>
        <w:pStyle w:val="Listing"/>
      </w:pPr>
      <w:r w:rsidRPr="00AC1770">
        <w:t>Listing 7-7: Adding the</w:t>
      </w:r>
      <w:ins w:id="870" w:author="Carol Nichols" w:date="2019-02-15T14:07:00Z">
        <w:r w:rsidR="00C45161">
          <w:t xml:space="preserve"> </w:t>
        </w:r>
      </w:ins>
      <w:del w:id="871" w:author="Carol Nichols" w:date="2019-02-15T14:07:00Z">
        <w:r w:rsidRPr="00AC1770" w:rsidDel="00C45161">
          <w:delText> </w:delText>
        </w:r>
      </w:del>
      <w:r w:rsidRPr="00C33C3A">
        <w:rPr>
          <w:rStyle w:val="LiteralCaption"/>
          <w:rPrChange w:id="872" w:author="AnneMarieW" w:date="2019-02-13T10:51:00Z">
            <w:rPr>
              <w:rStyle w:val="Literal"/>
            </w:rPr>
          </w:rPrChange>
        </w:rPr>
        <w:t>pub</w:t>
      </w:r>
      <w:del w:id="873" w:author="Carol Nichols" w:date="2019-02-15T14:07:00Z">
        <w:r w:rsidRPr="00AC1770" w:rsidDel="00A452F0">
          <w:delText> </w:delText>
        </w:r>
      </w:del>
      <w:ins w:id="874" w:author="Carol Nichols" w:date="2019-02-15T14:07:00Z">
        <w:r w:rsidR="00A452F0">
          <w:t xml:space="preserve"> </w:t>
        </w:r>
      </w:ins>
      <w:r w:rsidRPr="00AC1770">
        <w:t>keyword to</w:t>
      </w:r>
      <w:ins w:id="875" w:author="Carol Nichols" w:date="2019-02-15T14:07:00Z">
        <w:r w:rsidR="00B72CA3">
          <w:t xml:space="preserve"> </w:t>
        </w:r>
      </w:ins>
      <w:del w:id="876" w:author="AnneMarieW" w:date="2019-02-13T10:51:00Z">
        <w:r w:rsidRPr="00AC1770" w:rsidDel="00C33C3A">
          <w:delText xml:space="preserve"> both</w:delText>
        </w:r>
      </w:del>
      <w:del w:id="877" w:author="Carol Nichols" w:date="2019-02-15T14:07:00Z">
        <w:r w:rsidRPr="00AC1770" w:rsidDel="00B72CA3">
          <w:delText> </w:delText>
        </w:r>
      </w:del>
      <w:r w:rsidRPr="00C33C3A">
        <w:rPr>
          <w:rStyle w:val="LiteralCaption"/>
          <w:rPrChange w:id="878" w:author="AnneMarieW" w:date="2019-02-13T10:51:00Z">
            <w:rPr>
              <w:rStyle w:val="Literal"/>
            </w:rPr>
          </w:rPrChange>
        </w:rPr>
        <w:t>mod hosting</w:t>
      </w:r>
      <w:del w:id="879" w:author="Carol Nichols" w:date="2019-02-15T14:07:00Z">
        <w:r w:rsidRPr="00AC1770" w:rsidDel="00C30EB2">
          <w:delText> </w:delText>
        </w:r>
      </w:del>
      <w:ins w:id="880" w:author="Carol Nichols" w:date="2019-02-15T14:07:00Z">
        <w:r w:rsidR="00C30EB2">
          <w:t xml:space="preserve"> </w:t>
        </w:r>
      </w:ins>
      <w:r w:rsidRPr="00AC1770">
        <w:t>and</w:t>
      </w:r>
      <w:ins w:id="881" w:author="Carol Nichols" w:date="2019-02-15T14:07:00Z">
        <w:r w:rsidR="00D5235C">
          <w:t xml:space="preserve"> </w:t>
        </w:r>
      </w:ins>
      <w:del w:id="882" w:author="Carol Nichols" w:date="2019-02-15T14:07:00Z">
        <w:r w:rsidRPr="00AC1770" w:rsidDel="00D5235C">
          <w:delText> </w:delText>
        </w:r>
      </w:del>
      <w:r w:rsidRPr="00C33C3A">
        <w:rPr>
          <w:rStyle w:val="LiteralCaption"/>
          <w:rPrChange w:id="883" w:author="AnneMarieW" w:date="2019-02-13T10:51:00Z">
            <w:rPr>
              <w:rStyle w:val="Literal"/>
            </w:rPr>
          </w:rPrChange>
        </w:rPr>
        <w:t>fn add_to_waitlist</w:t>
      </w:r>
      <w:del w:id="884" w:author="Carol Nichols" w:date="2019-02-15T14:07:00Z">
        <w:r w:rsidRPr="00AC1770" w:rsidDel="00FD3D64">
          <w:delText> </w:delText>
        </w:r>
      </w:del>
      <w:ins w:id="885" w:author="Carol Nichols" w:date="2019-02-15T14:07:00Z">
        <w:r w:rsidR="00FD3D64">
          <w:t xml:space="preserve"> </w:t>
        </w:r>
      </w:ins>
      <w:r w:rsidRPr="00AC1770">
        <w:t>lets us call the function from</w:t>
      </w:r>
      <w:ins w:id="886" w:author="Carol Nichols" w:date="2019-02-15T14:07:00Z">
        <w:r w:rsidR="004D40B2">
          <w:t xml:space="preserve"> </w:t>
        </w:r>
      </w:ins>
      <w:del w:id="887" w:author="Carol Nichols" w:date="2019-02-15T14:07:00Z">
        <w:r w:rsidRPr="00AC1770" w:rsidDel="004D40B2">
          <w:delText> </w:delText>
        </w:r>
      </w:del>
      <w:r w:rsidRPr="00C33C3A">
        <w:rPr>
          <w:rStyle w:val="LiteralCaption"/>
          <w:rPrChange w:id="888" w:author="AnneMarieW" w:date="2019-02-13T10:51:00Z">
            <w:rPr>
              <w:rStyle w:val="Literal"/>
            </w:rPr>
          </w:rPrChange>
        </w:rPr>
        <w:t>eat_at_restaurant</w:t>
      </w:r>
    </w:p>
    <w:p w14:paraId="2393F59E" w14:textId="23947FAA" w:rsidR="003F4E38" w:rsidRDefault="003F4E38" w:rsidP="006B039B">
      <w:pPr>
        <w:pStyle w:val="Body"/>
      </w:pPr>
      <w:r>
        <w:t xml:space="preserve">Now </w:t>
      </w:r>
      <w:del w:id="889" w:author="AnneMarieW" w:date="2019-02-13T10:52:00Z">
        <w:r w:rsidDel="00C33C3A">
          <w:delText>it’ll</w:delText>
        </w:r>
      </w:del>
      <w:ins w:id="890" w:author="AnneMarieW" w:date="2019-02-13T10:52:00Z">
        <w:r w:rsidR="00C33C3A">
          <w:t>the code will</w:t>
        </w:r>
      </w:ins>
      <w:r>
        <w:t xml:space="preserve"> compile! Let’s look at</w:t>
      </w:r>
      <w:del w:id="891" w:author="AnneMarieW" w:date="2019-02-13T10:52:00Z">
        <w:r w:rsidDel="00C33C3A">
          <w:delText xml:space="preserve"> both</w:delText>
        </w:r>
      </w:del>
      <w:r>
        <w:t xml:space="preserve"> the absolute and the relative path</w:t>
      </w:r>
      <w:ins w:id="892" w:author="AnneMarieW" w:date="2019-02-13T10:52:00Z">
        <w:r w:rsidR="00C33C3A">
          <w:t>,</w:t>
        </w:r>
      </w:ins>
      <w:r>
        <w:t xml:space="preserve"> and</w:t>
      </w:r>
      <w:r w:rsidR="00AC1770">
        <w:t xml:space="preserve"> </w:t>
      </w:r>
      <w:r>
        <w:t>double</w:t>
      </w:r>
      <w:del w:id="893" w:author="AnneMarieW" w:date="2019-02-13T10:52:00Z">
        <w:r w:rsidDel="00C33C3A">
          <w:delText xml:space="preserve"> </w:delText>
        </w:r>
      </w:del>
      <w:ins w:id="894" w:author="AnneMarieW" w:date="2019-02-13T10:52:00Z">
        <w:r w:rsidR="00C33C3A">
          <w:t>-</w:t>
        </w:r>
      </w:ins>
      <w:r>
        <w:t>check why adding the</w:t>
      </w:r>
      <w:ins w:id="895" w:author="Carol Nichols" w:date="2019-02-15T14:07:00Z">
        <w:r w:rsidR="00F7178C">
          <w:t xml:space="preserve"> </w:t>
        </w:r>
      </w:ins>
      <w:del w:id="896" w:author="Carol Nichols" w:date="2019-02-15T14:07:00Z">
        <w:r w:rsidDel="00F7178C">
          <w:delText> </w:delText>
        </w:r>
      </w:del>
      <w:r w:rsidRPr="00AC1770">
        <w:rPr>
          <w:rStyle w:val="Literal"/>
        </w:rPr>
        <w:t>pub</w:t>
      </w:r>
      <w:del w:id="897" w:author="Carol Nichols" w:date="2019-02-15T14:07:00Z">
        <w:r w:rsidRPr="00AC1770" w:rsidDel="002C2300">
          <w:delText> </w:delText>
        </w:r>
      </w:del>
      <w:ins w:id="898" w:author="Carol Nichols" w:date="2019-02-15T14:07:00Z">
        <w:r w:rsidR="002C2300">
          <w:t xml:space="preserve"> </w:t>
        </w:r>
      </w:ins>
      <w:r w:rsidRPr="00AC1770">
        <w:t>keyword lets us use these paths in</w:t>
      </w:r>
      <w:r w:rsidR="00AC1770">
        <w:t xml:space="preserve"> </w:t>
      </w:r>
      <w:r w:rsidRPr="00AC1770">
        <w:rPr>
          <w:rStyle w:val="Literal"/>
        </w:rPr>
        <w:t>add_to_waitlist</w:t>
      </w:r>
      <w:del w:id="899" w:author="Carol Nichols" w:date="2019-02-15T14:07:00Z">
        <w:r w:rsidDel="00BA7F4E">
          <w:delText> </w:delText>
        </w:r>
      </w:del>
      <w:ins w:id="900" w:author="Carol Nichols" w:date="2019-02-15T14:07:00Z">
        <w:r w:rsidR="00BA7F4E">
          <w:t xml:space="preserve"> </w:t>
        </w:r>
      </w:ins>
      <w:r>
        <w:t>with respect to the privacy rules.</w:t>
      </w:r>
    </w:p>
    <w:p w14:paraId="7E427102" w14:textId="7EB09476" w:rsidR="003F4E38" w:rsidRDefault="003F4E38" w:rsidP="006B039B">
      <w:pPr>
        <w:pStyle w:val="Body"/>
      </w:pPr>
      <w:r w:rsidRPr="00AC1770">
        <w:t>In the absolute path</w:t>
      </w:r>
      <w:del w:id="901" w:author="AnneMarieW" w:date="2019-02-13T10:52:00Z">
        <w:r w:rsidRPr="00AC1770" w:rsidDel="005A2F21">
          <w:delText xml:space="preserve"> case</w:delText>
        </w:r>
      </w:del>
      <w:r w:rsidRPr="00AC1770">
        <w:t>, we start with</w:t>
      </w:r>
      <w:ins w:id="902" w:author="Carol Nichols" w:date="2019-02-15T14:08:00Z">
        <w:r w:rsidR="000C3EA1">
          <w:t xml:space="preserve"> </w:t>
        </w:r>
      </w:ins>
      <w:del w:id="903" w:author="Carol Nichols" w:date="2019-02-15T14:08:00Z">
        <w:r w:rsidRPr="00AC1770" w:rsidDel="000C3EA1">
          <w:delText> </w:delText>
        </w:r>
      </w:del>
      <w:r w:rsidRPr="00AC1770">
        <w:rPr>
          <w:rStyle w:val="Literal"/>
        </w:rPr>
        <w:t>crate</w:t>
      </w:r>
      <w:r w:rsidRPr="00AC1770">
        <w:t>, the root of our crate’s</w:t>
      </w:r>
      <w:r w:rsidR="00AC1770">
        <w:t xml:space="preserve"> </w:t>
      </w:r>
      <w:r w:rsidRPr="00AC1770">
        <w:t xml:space="preserve">module tree. </w:t>
      </w:r>
      <w:del w:id="904" w:author="AnneMarieW" w:date="2019-02-13T10:53:00Z">
        <w:r w:rsidRPr="00AC1770" w:rsidDel="005A2F21">
          <w:delText xml:space="preserve">From here, we have </w:delText>
        </w:r>
      </w:del>
      <w:ins w:id="905" w:author="AnneMarieW" w:date="2019-02-13T10:53:00Z">
        <w:r w:rsidR="005A2F21">
          <w:t xml:space="preserve">Then </w:t>
        </w:r>
      </w:ins>
      <w:r w:rsidRPr="00AC1770">
        <w:t>the</w:t>
      </w:r>
      <w:ins w:id="906" w:author="Carol Nichols" w:date="2019-02-15T14:08:00Z">
        <w:r w:rsidR="0096518B">
          <w:t xml:space="preserve"> </w:t>
        </w:r>
      </w:ins>
      <w:del w:id="907" w:author="Carol Nichols" w:date="2019-02-15T14:08:00Z">
        <w:r w:rsidRPr="00AC1770" w:rsidDel="0096518B">
          <w:delText> </w:delText>
        </w:r>
      </w:del>
      <w:r w:rsidRPr="00AC1770">
        <w:rPr>
          <w:rStyle w:val="Literal"/>
        </w:rPr>
        <w:t>front_of_house</w:t>
      </w:r>
      <w:del w:id="908" w:author="Carol Nichols" w:date="2019-02-15T14:08:00Z">
        <w:r w:rsidRPr="00AC1770" w:rsidDel="00DF2573">
          <w:delText> </w:delText>
        </w:r>
      </w:del>
      <w:ins w:id="909" w:author="Carol Nichols" w:date="2019-02-15T14:08:00Z">
        <w:r w:rsidR="00DF2573">
          <w:t xml:space="preserve"> </w:t>
        </w:r>
      </w:ins>
      <w:r w:rsidRPr="00AC1770">
        <w:t xml:space="preserve">module </w:t>
      </w:r>
      <w:ins w:id="910" w:author="AnneMarieW" w:date="2019-02-13T10:53:00Z">
        <w:r w:rsidR="005A2F21">
          <w:t xml:space="preserve">is </w:t>
        </w:r>
      </w:ins>
      <w:r w:rsidRPr="00AC1770">
        <w:t>defined in the</w:t>
      </w:r>
      <w:r w:rsidR="00AC1770">
        <w:t xml:space="preserve"> </w:t>
      </w:r>
      <w:r w:rsidRPr="00AC1770">
        <w:t>crate root. The</w:t>
      </w:r>
      <w:ins w:id="911" w:author="Carol Nichols" w:date="2019-02-15T14:08:00Z">
        <w:r w:rsidR="00281B5A">
          <w:t xml:space="preserve"> </w:t>
        </w:r>
      </w:ins>
      <w:del w:id="912" w:author="Carol Nichols" w:date="2019-02-15T14:08:00Z">
        <w:r w:rsidRPr="00AC1770" w:rsidDel="00281B5A">
          <w:delText> </w:delText>
        </w:r>
      </w:del>
      <w:r w:rsidRPr="00AC1770">
        <w:rPr>
          <w:rStyle w:val="Literal"/>
        </w:rPr>
        <w:t>front_of_house</w:t>
      </w:r>
      <w:del w:id="913" w:author="Carol Nichols" w:date="2019-02-15T14:08:00Z">
        <w:r w:rsidRPr="00AC1770" w:rsidDel="000301EA">
          <w:delText> </w:delText>
        </w:r>
      </w:del>
      <w:ins w:id="914" w:author="Carol Nichols" w:date="2019-02-15T14:08:00Z">
        <w:r w:rsidR="000301EA">
          <w:t xml:space="preserve"> </w:t>
        </w:r>
      </w:ins>
      <w:r w:rsidRPr="00AC1770">
        <w:t>module isn’t public, but because the</w:t>
      </w:r>
      <w:r w:rsidR="00AC1770">
        <w:t xml:space="preserve"> </w:t>
      </w:r>
      <w:r w:rsidRPr="00AC1770">
        <w:rPr>
          <w:rStyle w:val="Literal"/>
        </w:rPr>
        <w:t>eat_at_restaurant</w:t>
      </w:r>
      <w:del w:id="915" w:author="Carol Nichols" w:date="2019-02-15T14:08:00Z">
        <w:r w:rsidRPr="00AC1770" w:rsidDel="00F20897">
          <w:delText> </w:delText>
        </w:r>
      </w:del>
      <w:ins w:id="916" w:author="Carol Nichols" w:date="2019-02-15T14:08:00Z">
        <w:r w:rsidR="00F20897">
          <w:t xml:space="preserve"> </w:t>
        </w:r>
      </w:ins>
      <w:r w:rsidRPr="00AC1770">
        <w:t xml:space="preserve">function is defined in the same module </w:t>
      </w:r>
      <w:del w:id="917" w:author="AnneMarieW" w:date="2019-02-13T10:53:00Z">
        <w:r w:rsidRPr="00AC1770" w:rsidDel="005A2F21">
          <w:delText>that</w:delText>
        </w:r>
      </w:del>
      <w:ins w:id="918" w:author="AnneMarieW" w:date="2019-02-13T10:53:00Z">
        <w:r w:rsidR="005A2F21">
          <w:t>as</w:t>
        </w:r>
      </w:ins>
      <w:r w:rsidR="00AC1770">
        <w:t xml:space="preserve"> </w:t>
      </w:r>
      <w:r w:rsidRPr="00AC1770">
        <w:rPr>
          <w:rStyle w:val="Literal"/>
        </w:rPr>
        <w:t>front_of_house</w:t>
      </w:r>
      <w:del w:id="919" w:author="Carol Nichols" w:date="2019-02-15T14:08:00Z">
        <w:r w:rsidRPr="00AC1770" w:rsidDel="00256794">
          <w:delText> </w:delText>
        </w:r>
      </w:del>
      <w:ins w:id="920" w:author="Carol Nichols" w:date="2019-02-15T14:08:00Z">
        <w:r w:rsidR="00256794">
          <w:t xml:space="preserve"> </w:t>
        </w:r>
      </w:ins>
      <w:del w:id="921" w:author="AnneMarieW" w:date="2019-02-13T10:53:00Z">
        <w:r w:rsidRPr="00AC1770" w:rsidDel="005A2F21">
          <w:delText xml:space="preserve">is defined </w:delText>
        </w:r>
      </w:del>
      <w:r w:rsidRPr="00AC1770">
        <w:t>(that is,</w:t>
      </w:r>
      <w:ins w:id="922" w:author="Carol Nichols" w:date="2019-02-15T14:08:00Z">
        <w:r w:rsidR="00573529">
          <w:t xml:space="preserve"> </w:t>
        </w:r>
      </w:ins>
      <w:del w:id="923" w:author="Carol Nichols" w:date="2019-02-15T14:08:00Z">
        <w:r w:rsidRPr="00AC1770" w:rsidDel="00573529">
          <w:delText> </w:delText>
        </w:r>
      </w:del>
      <w:r w:rsidRPr="00AC1770">
        <w:rPr>
          <w:rStyle w:val="Literal"/>
        </w:rPr>
        <w:t>eat_at_restaurant</w:t>
      </w:r>
      <w:del w:id="924" w:author="Carol Nichols" w:date="2019-02-15T14:08:00Z">
        <w:r w:rsidRPr="00AC1770" w:rsidDel="005149DF">
          <w:delText> </w:delText>
        </w:r>
      </w:del>
      <w:ins w:id="925" w:author="Carol Nichols" w:date="2019-02-15T14:08:00Z">
        <w:r w:rsidR="005149DF">
          <w:t xml:space="preserve"> </w:t>
        </w:r>
      </w:ins>
      <w:r w:rsidRPr="00AC1770">
        <w:t>and</w:t>
      </w:r>
      <w:ins w:id="926" w:author="Carol Nichols" w:date="2019-02-15T14:08:00Z">
        <w:r w:rsidR="007A75CE">
          <w:t xml:space="preserve"> </w:t>
        </w:r>
        <w:r w:rsidR="00656768">
          <w:tab/>
        </w:r>
      </w:ins>
      <w:del w:id="927" w:author="Carol Nichols" w:date="2019-02-15T14:08:00Z">
        <w:r w:rsidRPr="00AC1770" w:rsidDel="007A75CE">
          <w:delText> </w:delText>
        </w:r>
      </w:del>
      <w:r w:rsidRPr="00AC1770">
        <w:rPr>
          <w:rStyle w:val="Literal"/>
        </w:rPr>
        <w:t>front_of_house</w:t>
      </w:r>
      <w:r w:rsidR="00AC1770">
        <w:t xml:space="preserve"> </w:t>
      </w:r>
      <w:r w:rsidRPr="00AC1770">
        <w:t>are siblings), we</w:t>
      </w:r>
      <w:del w:id="928" w:author="AnneMarieW" w:date="2019-02-13T10:53:00Z">
        <w:r w:rsidRPr="00AC1770" w:rsidDel="005A2F21">
          <w:delText>’re allowed to</w:delText>
        </w:r>
      </w:del>
      <w:ins w:id="929" w:author="AnneMarieW" w:date="2019-02-13T10:53:00Z">
        <w:r w:rsidR="005A2F21">
          <w:t xml:space="preserve"> can</w:t>
        </w:r>
      </w:ins>
      <w:r w:rsidRPr="00AC1770">
        <w:t xml:space="preserve"> refer to</w:t>
      </w:r>
      <w:ins w:id="930" w:author="Carol Nichols" w:date="2019-02-15T14:08:00Z">
        <w:r w:rsidR="00677AFF">
          <w:t xml:space="preserve"> </w:t>
        </w:r>
      </w:ins>
      <w:del w:id="931" w:author="Carol Nichols" w:date="2019-02-15T14:08:00Z">
        <w:r w:rsidRPr="00AC1770" w:rsidDel="00677AFF">
          <w:delText> </w:delText>
        </w:r>
      </w:del>
      <w:r w:rsidRPr="00AC1770">
        <w:rPr>
          <w:rStyle w:val="Literal"/>
        </w:rPr>
        <w:t>front_of_house</w:t>
      </w:r>
      <w:del w:id="932" w:author="Carol Nichols" w:date="2019-02-15T14:09:00Z">
        <w:r w:rsidRPr="00AC1770" w:rsidDel="005A4E2D">
          <w:delText> </w:delText>
        </w:r>
      </w:del>
      <w:ins w:id="933" w:author="Carol Nichols" w:date="2019-02-15T14:09:00Z">
        <w:r w:rsidR="005A4E2D">
          <w:t xml:space="preserve"> </w:t>
        </w:r>
      </w:ins>
      <w:r w:rsidRPr="00AC1770">
        <w:t>from</w:t>
      </w:r>
      <w:r w:rsidR="00AC1770">
        <w:t xml:space="preserve"> </w:t>
      </w:r>
      <w:r w:rsidRPr="00AC1770">
        <w:rPr>
          <w:rStyle w:val="Literal"/>
        </w:rPr>
        <w:t>eat_at_restaurant</w:t>
      </w:r>
      <w:r w:rsidRPr="00AC1770">
        <w:t>. Next is the</w:t>
      </w:r>
      <w:ins w:id="934" w:author="Carol Nichols" w:date="2019-02-15T14:09:00Z">
        <w:r w:rsidR="001D5EF3">
          <w:t xml:space="preserve"> </w:t>
        </w:r>
      </w:ins>
      <w:del w:id="935" w:author="Carol Nichols" w:date="2019-02-15T14:09:00Z">
        <w:r w:rsidRPr="00AC1770" w:rsidDel="001D5EF3">
          <w:delText> </w:delText>
        </w:r>
      </w:del>
      <w:r w:rsidRPr="00AC1770">
        <w:rPr>
          <w:rStyle w:val="Literal"/>
        </w:rPr>
        <w:t>hosting</w:t>
      </w:r>
      <w:del w:id="936" w:author="Carol Nichols" w:date="2019-02-15T14:09:00Z">
        <w:r w:rsidRPr="00AC1770" w:rsidDel="00B324AE">
          <w:delText> </w:delText>
        </w:r>
      </w:del>
      <w:ins w:id="937" w:author="Carol Nichols" w:date="2019-02-15T14:09:00Z">
        <w:r w:rsidR="00B324AE">
          <w:t xml:space="preserve"> </w:t>
        </w:r>
      </w:ins>
      <w:r w:rsidRPr="00AC1770">
        <w:t>module marked with</w:t>
      </w:r>
      <w:ins w:id="938" w:author="Carol Nichols" w:date="2019-02-15T14:09:00Z">
        <w:r w:rsidR="0038320E">
          <w:t xml:space="preserve"> </w:t>
        </w:r>
      </w:ins>
      <w:del w:id="939" w:author="Carol Nichols" w:date="2019-02-15T14:09:00Z">
        <w:r w:rsidRPr="00AC1770" w:rsidDel="0038320E">
          <w:delText> </w:delText>
        </w:r>
      </w:del>
      <w:r w:rsidRPr="00AC1770">
        <w:rPr>
          <w:rStyle w:val="Literal"/>
        </w:rPr>
        <w:t>pub</w:t>
      </w:r>
      <w:r w:rsidRPr="00AC1770">
        <w:t>. We can</w:t>
      </w:r>
      <w:r w:rsidR="00AC1770">
        <w:t xml:space="preserve"> </w:t>
      </w:r>
      <w:r w:rsidRPr="00AC1770">
        <w:t>access the parent module of</w:t>
      </w:r>
      <w:ins w:id="940" w:author="Carol Nichols" w:date="2019-02-15T14:09:00Z">
        <w:r w:rsidR="000C6A10">
          <w:t xml:space="preserve"> </w:t>
        </w:r>
      </w:ins>
      <w:del w:id="941" w:author="Carol Nichols" w:date="2019-02-15T14:09:00Z">
        <w:r w:rsidRPr="00AC1770" w:rsidDel="000C6A10">
          <w:delText> </w:delText>
        </w:r>
      </w:del>
      <w:r w:rsidRPr="00AC1770">
        <w:rPr>
          <w:rStyle w:val="Literal"/>
        </w:rPr>
        <w:t>hosting</w:t>
      </w:r>
      <w:r w:rsidRPr="00AC1770">
        <w:t>, so we</w:t>
      </w:r>
      <w:del w:id="942" w:author="AnneMarieW" w:date="2019-02-13T10:54:00Z">
        <w:r w:rsidRPr="00AC1770" w:rsidDel="005A2F21">
          <w:delText>’re allowed to</w:delText>
        </w:r>
      </w:del>
      <w:ins w:id="943" w:author="AnneMarieW" w:date="2019-02-13T10:54:00Z">
        <w:r w:rsidR="005A2F21">
          <w:t xml:space="preserve"> can</w:t>
        </w:r>
      </w:ins>
      <w:r w:rsidRPr="00AC1770">
        <w:t xml:space="preserve"> access</w:t>
      </w:r>
      <w:ins w:id="944" w:author="Carol Nichols" w:date="2019-02-15T14:09:00Z">
        <w:r w:rsidR="002B5843">
          <w:t xml:space="preserve"> </w:t>
        </w:r>
      </w:ins>
      <w:del w:id="945" w:author="Carol Nichols" w:date="2019-02-15T14:09:00Z">
        <w:r w:rsidRPr="00AC1770" w:rsidDel="002B5843">
          <w:delText> </w:delText>
        </w:r>
      </w:del>
      <w:r w:rsidRPr="00AC1770">
        <w:rPr>
          <w:rStyle w:val="Literal"/>
        </w:rPr>
        <w:t>hosting</w:t>
      </w:r>
      <w:r w:rsidRPr="00AC1770">
        <w:t>.</w:t>
      </w:r>
      <w:r w:rsidR="00AC1770">
        <w:t xml:space="preserve"> </w:t>
      </w:r>
      <w:r w:rsidRPr="00AC1770">
        <w:t>Finally, the</w:t>
      </w:r>
      <w:ins w:id="946" w:author="Carol Nichols" w:date="2019-02-15T14:09:00Z">
        <w:r w:rsidR="00513E10">
          <w:t xml:space="preserve"> </w:t>
        </w:r>
      </w:ins>
      <w:del w:id="947" w:author="Carol Nichols" w:date="2019-02-15T14:09:00Z">
        <w:r w:rsidRPr="00AC1770" w:rsidDel="00513E10">
          <w:delText> </w:delText>
        </w:r>
      </w:del>
      <w:r w:rsidRPr="00AC1770">
        <w:rPr>
          <w:rStyle w:val="Literal"/>
        </w:rPr>
        <w:t>add_to_waitlist</w:t>
      </w:r>
      <w:del w:id="948" w:author="Carol Nichols" w:date="2019-02-15T14:09:00Z">
        <w:r w:rsidRPr="00AC1770" w:rsidDel="00ED6F5A">
          <w:delText> </w:delText>
        </w:r>
      </w:del>
      <w:ins w:id="949" w:author="Carol Nichols" w:date="2019-02-15T14:09:00Z">
        <w:r w:rsidR="00ED6F5A">
          <w:t xml:space="preserve"> </w:t>
        </w:r>
      </w:ins>
      <w:r w:rsidRPr="00AC1770">
        <w:t>function is marked with</w:t>
      </w:r>
      <w:ins w:id="950" w:author="Carol Nichols" w:date="2019-02-15T14:09:00Z">
        <w:r w:rsidR="00C37062">
          <w:t xml:space="preserve"> </w:t>
        </w:r>
      </w:ins>
      <w:del w:id="951" w:author="Carol Nichols" w:date="2019-02-15T14:09:00Z">
        <w:r w:rsidRPr="00AC1770" w:rsidDel="00C37062">
          <w:delText> </w:delText>
        </w:r>
      </w:del>
      <w:r w:rsidRPr="00AC1770">
        <w:rPr>
          <w:rStyle w:val="Literal"/>
        </w:rPr>
        <w:t>pub</w:t>
      </w:r>
      <w:del w:id="952" w:author="Carol Nichols" w:date="2019-02-15T14:09:00Z">
        <w:r w:rsidDel="003744BB">
          <w:delText> </w:delText>
        </w:r>
      </w:del>
      <w:ins w:id="953" w:author="Carol Nichols" w:date="2019-02-15T14:09:00Z">
        <w:r w:rsidR="003744BB">
          <w:t xml:space="preserve"> </w:t>
        </w:r>
      </w:ins>
      <w:r>
        <w:t>and we can access</w:t>
      </w:r>
      <w:r w:rsidR="00AC1770">
        <w:t xml:space="preserve"> </w:t>
      </w:r>
      <w:r>
        <w:t>its parent module, so this function call works!</w:t>
      </w:r>
    </w:p>
    <w:p w14:paraId="55F645EC" w14:textId="67953EF4" w:rsidR="003F4E38" w:rsidRDefault="003F4E38" w:rsidP="006B039B">
      <w:pPr>
        <w:pStyle w:val="Body"/>
      </w:pPr>
      <w:r>
        <w:lastRenderedPageBreak/>
        <w:t>In the relative path</w:t>
      </w:r>
      <w:del w:id="954" w:author="AnneMarieW" w:date="2019-02-13T10:54:00Z">
        <w:r w:rsidDel="005A2F21">
          <w:delText xml:space="preserve"> case</w:delText>
        </w:r>
      </w:del>
      <w:r>
        <w:t>, the logic is the same as the absolute path except</w:t>
      </w:r>
      <w:r w:rsidR="00AC1770">
        <w:t xml:space="preserve"> </w:t>
      </w:r>
      <w:r>
        <w:t>for the first step: rather than starting from the crate root, the path starts</w:t>
      </w:r>
      <w:r w:rsidR="00AC1770">
        <w:t xml:space="preserve"> </w:t>
      </w:r>
      <w:r>
        <w:t>from</w:t>
      </w:r>
      <w:ins w:id="955" w:author="Carol Nichols" w:date="2019-02-15T14:09:00Z">
        <w:r w:rsidR="00F42E7C">
          <w:t xml:space="preserve"> </w:t>
        </w:r>
      </w:ins>
      <w:del w:id="956" w:author="Carol Nichols" w:date="2019-02-15T14:09:00Z">
        <w:r w:rsidDel="00F42E7C">
          <w:delText> </w:delText>
        </w:r>
      </w:del>
      <w:r w:rsidRPr="00AC1770">
        <w:rPr>
          <w:rStyle w:val="Literal"/>
        </w:rPr>
        <w:t>front_of_house</w:t>
      </w:r>
      <w:r w:rsidRPr="00AC1770">
        <w:t>. The</w:t>
      </w:r>
      <w:ins w:id="957" w:author="Carol Nichols" w:date="2019-02-15T14:10:00Z">
        <w:r w:rsidR="002122EF">
          <w:t xml:space="preserve"> </w:t>
        </w:r>
      </w:ins>
      <w:del w:id="958" w:author="Carol Nichols" w:date="2019-02-15T14:10:00Z">
        <w:r w:rsidRPr="00AC1770" w:rsidDel="002122EF">
          <w:delText> </w:delText>
        </w:r>
      </w:del>
      <w:r w:rsidRPr="00AC1770">
        <w:rPr>
          <w:rStyle w:val="Literal"/>
        </w:rPr>
        <w:t>front_of_house</w:t>
      </w:r>
      <w:del w:id="959" w:author="Carol Nichols" w:date="2019-02-15T14:10:00Z">
        <w:r w:rsidRPr="00AC1770" w:rsidDel="002122EF">
          <w:delText> </w:delText>
        </w:r>
      </w:del>
      <w:ins w:id="960" w:author="Carol Nichols" w:date="2019-02-15T14:10:00Z">
        <w:r w:rsidR="002122EF">
          <w:t xml:space="preserve"> </w:t>
        </w:r>
      </w:ins>
      <w:r w:rsidRPr="00AC1770">
        <w:t>module is defined within the same</w:t>
      </w:r>
      <w:r w:rsidR="00AC1770">
        <w:t xml:space="preserve"> </w:t>
      </w:r>
      <w:r w:rsidRPr="00AC1770">
        <w:t>module as</w:t>
      </w:r>
      <w:ins w:id="961" w:author="Carol Nichols" w:date="2019-02-15T14:10:00Z">
        <w:r w:rsidR="00CC31F7">
          <w:t xml:space="preserve"> </w:t>
        </w:r>
      </w:ins>
      <w:del w:id="962" w:author="Carol Nichols" w:date="2019-02-15T14:10:00Z">
        <w:r w:rsidRPr="00AC1770" w:rsidDel="00CC31F7">
          <w:delText> </w:delText>
        </w:r>
      </w:del>
      <w:r w:rsidRPr="00AC1770">
        <w:rPr>
          <w:rStyle w:val="Literal"/>
        </w:rPr>
        <w:t>eat_at_restaurant</w:t>
      </w:r>
      <w:r w:rsidRPr="00AC1770">
        <w:t>, so the relative path starting from the module in</w:t>
      </w:r>
      <w:r w:rsidR="00AC1770">
        <w:t xml:space="preserve"> </w:t>
      </w:r>
      <w:r w:rsidRPr="00AC1770">
        <w:t>which</w:t>
      </w:r>
      <w:ins w:id="963" w:author="Carol Nichols" w:date="2019-02-15T14:10:00Z">
        <w:r w:rsidR="008E2CDC">
          <w:t xml:space="preserve"> </w:t>
        </w:r>
      </w:ins>
      <w:del w:id="964" w:author="Carol Nichols" w:date="2019-02-15T14:10:00Z">
        <w:r w:rsidRPr="00AC1770" w:rsidDel="008E2CDC">
          <w:delText> </w:delText>
        </w:r>
      </w:del>
      <w:r w:rsidRPr="00AC1770">
        <w:rPr>
          <w:rStyle w:val="Literal"/>
        </w:rPr>
        <w:t>eat_at_restaurant</w:t>
      </w:r>
      <w:del w:id="965" w:author="Carol Nichols" w:date="2019-02-15T14:10:00Z">
        <w:r w:rsidRPr="00AC1770" w:rsidDel="0031682E">
          <w:delText> </w:delText>
        </w:r>
      </w:del>
      <w:ins w:id="966" w:author="Carol Nichols" w:date="2019-02-15T14:10:00Z">
        <w:r w:rsidR="0031682E">
          <w:t xml:space="preserve"> </w:t>
        </w:r>
      </w:ins>
      <w:r w:rsidRPr="00AC1770">
        <w:t>is defined works. Then</w:t>
      </w:r>
      <w:ins w:id="967" w:author="AnneMarieW" w:date="2019-02-13T10:54:00Z">
        <w:r w:rsidR="005A2F21">
          <w:t>,</w:t>
        </w:r>
      </w:ins>
      <w:r w:rsidRPr="00AC1770">
        <w:t xml:space="preserve"> because</w:t>
      </w:r>
      <w:ins w:id="968" w:author="Carol Nichols" w:date="2019-02-15T14:10:00Z">
        <w:r w:rsidR="000B02D4">
          <w:t xml:space="preserve"> </w:t>
        </w:r>
      </w:ins>
      <w:del w:id="969" w:author="Carol Nichols" w:date="2019-02-15T14:10:00Z">
        <w:r w:rsidRPr="00AC1770" w:rsidDel="000B02D4">
          <w:delText> </w:delText>
        </w:r>
      </w:del>
      <w:r w:rsidRPr="00AC1770">
        <w:rPr>
          <w:rStyle w:val="Literal"/>
        </w:rPr>
        <w:t>hosting</w:t>
      </w:r>
      <w:del w:id="970" w:author="Carol Nichols" w:date="2019-02-15T14:10:00Z">
        <w:r w:rsidRPr="00AC1770" w:rsidDel="008273AE">
          <w:delText> </w:delText>
        </w:r>
      </w:del>
      <w:ins w:id="971" w:author="Carol Nichols" w:date="2019-02-15T14:10:00Z">
        <w:r w:rsidR="008273AE">
          <w:t xml:space="preserve"> </w:t>
        </w:r>
      </w:ins>
      <w:r w:rsidRPr="00AC1770">
        <w:t>and</w:t>
      </w:r>
      <w:r w:rsidR="00AC1770">
        <w:t xml:space="preserve"> </w:t>
      </w:r>
      <w:r w:rsidRPr="00AC1770">
        <w:rPr>
          <w:rStyle w:val="Literal"/>
        </w:rPr>
        <w:t>add_to_waitlist</w:t>
      </w:r>
      <w:del w:id="972" w:author="Carol Nichols" w:date="2019-02-15T14:10:00Z">
        <w:r w:rsidRPr="00AC1770" w:rsidDel="000B7642">
          <w:delText> </w:delText>
        </w:r>
      </w:del>
      <w:ins w:id="973" w:author="Carol Nichols" w:date="2019-02-15T14:10:00Z">
        <w:r w:rsidR="000B7642">
          <w:t xml:space="preserve"> </w:t>
        </w:r>
      </w:ins>
      <w:r w:rsidRPr="00AC1770">
        <w:t>are marked with</w:t>
      </w:r>
      <w:ins w:id="974" w:author="Carol Nichols" w:date="2019-02-15T14:10:00Z">
        <w:r w:rsidR="00152D9A">
          <w:t xml:space="preserve"> </w:t>
        </w:r>
      </w:ins>
      <w:del w:id="975" w:author="Carol Nichols" w:date="2019-02-15T14:10:00Z">
        <w:r w:rsidRPr="00AC1770" w:rsidDel="00152D9A">
          <w:delText> </w:delText>
        </w:r>
      </w:del>
      <w:r w:rsidRPr="00AC1770">
        <w:rPr>
          <w:rStyle w:val="Literal"/>
        </w:rPr>
        <w:t>pub</w:t>
      </w:r>
      <w:r>
        <w:t xml:space="preserve">, the rest of the path </w:t>
      </w:r>
      <w:proofErr w:type="gramStart"/>
      <w:r>
        <w:t>works</w:t>
      </w:r>
      <w:proofErr w:type="gramEnd"/>
      <w:r>
        <w:t xml:space="preserve"> and this</w:t>
      </w:r>
      <w:r w:rsidR="00AC1770">
        <w:t xml:space="preserve"> </w:t>
      </w:r>
      <w:r>
        <w:t>function call is valid!</w:t>
      </w:r>
    </w:p>
    <w:p w14:paraId="63E553A9" w14:textId="45EC5D30" w:rsidR="003F4E38" w:rsidRDefault="003F4E38" w:rsidP="00AC1770">
      <w:pPr>
        <w:pStyle w:val="HeadB"/>
      </w:pPr>
      <w:bookmarkStart w:id="976" w:name="starting-relative-paths-with-`super`"/>
      <w:bookmarkStart w:id="977" w:name="_Toc1404763"/>
      <w:bookmarkEnd w:id="976"/>
      <w:r w:rsidRPr="00AC1770">
        <w:t>Starting Relative Paths with</w:t>
      </w:r>
      <w:ins w:id="978" w:author="Carol Nichols" w:date="2019-02-15T14:10:00Z">
        <w:r w:rsidR="007D4994">
          <w:t xml:space="preserve"> </w:t>
        </w:r>
      </w:ins>
      <w:del w:id="979" w:author="Carol Nichols" w:date="2019-02-15T14:10:00Z">
        <w:r w:rsidRPr="004F37A2" w:rsidDel="007D4994">
          <w:rPr>
            <w:rStyle w:val="Literal"/>
            <w:rPrChange w:id="980" w:author="Carol Nichols" w:date="2019-02-18T14:58:00Z">
              <w:rPr/>
            </w:rPrChange>
          </w:rPr>
          <w:delText> </w:delText>
        </w:r>
      </w:del>
      <w:r w:rsidRPr="004F37A2">
        <w:rPr>
          <w:rStyle w:val="Literal"/>
        </w:rPr>
        <w:t>super</w:t>
      </w:r>
      <w:bookmarkEnd w:id="977"/>
    </w:p>
    <w:p w14:paraId="6FC76DEE" w14:textId="7908FB82" w:rsidR="003F4E38" w:rsidRDefault="003F4E38">
      <w:pPr>
        <w:pStyle w:val="BodyFirst"/>
        <w:pPrChange w:id="981" w:author="AnneMarieW" w:date="2019-02-13T10:56:00Z">
          <w:pPr>
            <w:pStyle w:val="Body"/>
          </w:pPr>
        </w:pPrChange>
      </w:pPr>
      <w:del w:id="982" w:author="AnneMarieW" w:date="2019-02-14T10:04:00Z">
        <w:r w:rsidRPr="00AC1770" w:rsidDel="00F57EAA">
          <w:delText>You</w:delText>
        </w:r>
      </w:del>
      <w:ins w:id="983" w:author="AnneMarieW" w:date="2019-02-14T10:04:00Z">
        <w:r w:rsidR="00F57EAA">
          <w:t>We</w:t>
        </w:r>
      </w:ins>
      <w:r w:rsidRPr="00AC1770">
        <w:t xml:space="preserve"> can also construct relative paths that begin in the parent module by using</w:t>
      </w:r>
      <w:r w:rsidR="00AC1770">
        <w:t xml:space="preserve"> </w:t>
      </w:r>
      <w:r w:rsidRPr="00AC1770">
        <w:rPr>
          <w:rStyle w:val="Literal"/>
        </w:rPr>
        <w:t>super</w:t>
      </w:r>
      <w:del w:id="984" w:author="Carol Nichols" w:date="2019-02-15T14:10:00Z">
        <w:r w:rsidRPr="00AC1770" w:rsidDel="000E221D">
          <w:delText> </w:delText>
        </w:r>
      </w:del>
      <w:ins w:id="985" w:author="Carol Nichols" w:date="2019-02-15T14:10:00Z">
        <w:r w:rsidR="000E221D">
          <w:t xml:space="preserve"> </w:t>
        </w:r>
      </w:ins>
      <w:r w:rsidRPr="00AC1770">
        <w:t>at the start of the path. This is like starting a filesystem path with</w:t>
      </w:r>
      <w:ins w:id="986" w:author="AnneMarieW" w:date="2019-02-13T10:55:00Z">
        <w:r w:rsidR="0053237A">
          <w:t xml:space="preserve"> the</w:t>
        </w:r>
      </w:ins>
      <w:proofErr w:type="gramStart"/>
      <w:r w:rsidR="00AC1770">
        <w:t xml:space="preserve"> </w:t>
      </w:r>
      <w:r w:rsidRPr="00AC1770">
        <w:rPr>
          <w:rStyle w:val="Literal"/>
        </w:rPr>
        <w:t>..</w:t>
      </w:r>
      <w:proofErr w:type="gramEnd"/>
      <w:ins w:id="987" w:author="AnneMarieW" w:date="2019-02-13T10:55:00Z">
        <w:r w:rsidR="0053237A" w:rsidRPr="0053237A">
          <w:rPr>
            <w:rPrChange w:id="988" w:author="AnneMarieW" w:date="2019-02-13T10:56:00Z">
              <w:rPr>
                <w:rStyle w:val="Literal"/>
              </w:rPr>
            </w:rPrChange>
          </w:rPr>
          <w:t xml:space="preserve"> syntax</w:t>
        </w:r>
      </w:ins>
      <w:r>
        <w:t>. Why would we want to do this?</w:t>
      </w:r>
    </w:p>
    <w:p w14:paraId="50D1471C" w14:textId="65D96C9C" w:rsidR="003F4E38" w:rsidRDefault="003F4E38">
      <w:pPr>
        <w:pStyle w:val="Body"/>
        <w:pPrChange w:id="989" w:author="AnneMarieW" w:date="2019-02-13T10:56:00Z">
          <w:pPr>
            <w:pStyle w:val="BodyFirst"/>
          </w:pPr>
        </w:pPrChange>
      </w:pPr>
      <w:r>
        <w:t xml:space="preserve">Consider the </w:t>
      </w:r>
      <w:del w:id="990" w:author="AnneMarieW" w:date="2019-02-13T10:56:00Z">
        <w:r w:rsidDel="0053237A">
          <w:delText xml:space="preserve">situation </w:delText>
        </w:r>
      </w:del>
      <w:ins w:id="991" w:author="AnneMarieW" w:date="2019-02-13T10:56:00Z">
        <w:r w:rsidR="0053237A">
          <w:t xml:space="preserve">code </w:t>
        </w:r>
      </w:ins>
      <w:r>
        <w:t xml:space="preserve">in Listing 7-8 that models the </w:t>
      </w:r>
      <w:del w:id="992" w:author="AnneMarieW" w:date="2019-02-13T10:57:00Z">
        <w:r w:rsidDel="0053237A">
          <w:delText>cas</w:delText>
        </w:r>
      </w:del>
      <w:del w:id="993" w:author="AnneMarieW" w:date="2019-02-13T10:58:00Z">
        <w:r w:rsidDel="0053237A">
          <w:delText>e</w:delText>
        </w:r>
      </w:del>
      <w:ins w:id="994" w:author="AnneMarieW" w:date="2019-02-13T10:58:00Z">
        <w:r w:rsidR="0053237A">
          <w:t>situation in which</w:t>
        </w:r>
      </w:ins>
      <w:del w:id="995" w:author="AnneMarieW" w:date="2019-02-13T10:58:00Z">
        <w:r w:rsidDel="0053237A">
          <w:delText xml:space="preserve"> where</w:delText>
        </w:r>
      </w:del>
      <w:r>
        <w:t xml:space="preserve"> a chef fixes</w:t>
      </w:r>
      <w:r w:rsidR="00AC1770">
        <w:t xml:space="preserve"> </w:t>
      </w:r>
      <w:r>
        <w:t>an incorrect order and personally brings it out to the customer. The function</w:t>
      </w:r>
      <w:r w:rsidR="00AC1770">
        <w:t xml:space="preserve"> </w:t>
      </w:r>
      <w:r w:rsidRPr="00AC1770">
        <w:rPr>
          <w:rStyle w:val="Literal"/>
        </w:rPr>
        <w:t>fix_incorrect_order</w:t>
      </w:r>
      <w:del w:id="996" w:author="Carol Nichols" w:date="2019-02-15T14:11:00Z">
        <w:r w:rsidRPr="00AC1770" w:rsidDel="00D21A6D">
          <w:delText> </w:delText>
        </w:r>
      </w:del>
      <w:ins w:id="997" w:author="Carol Nichols" w:date="2019-02-15T14:11:00Z">
        <w:r w:rsidR="00D21A6D">
          <w:t xml:space="preserve"> </w:t>
        </w:r>
      </w:ins>
      <w:r w:rsidRPr="00AC1770">
        <w:t>calls the function</w:t>
      </w:r>
      <w:ins w:id="998" w:author="Carol Nichols" w:date="2019-02-15T14:11:00Z">
        <w:r w:rsidR="00D05C43">
          <w:t xml:space="preserve"> </w:t>
        </w:r>
      </w:ins>
      <w:del w:id="999" w:author="Carol Nichols" w:date="2019-02-15T14:11:00Z">
        <w:r w:rsidRPr="00AC1770" w:rsidDel="00D05C43">
          <w:delText> </w:delText>
        </w:r>
      </w:del>
      <w:r w:rsidRPr="00AC1770">
        <w:rPr>
          <w:rStyle w:val="Literal"/>
        </w:rPr>
        <w:t>serve_order</w:t>
      </w:r>
      <w:del w:id="1000" w:author="Carol Nichols" w:date="2019-02-15T14:11:00Z">
        <w:r w:rsidRPr="00AC1770" w:rsidDel="00E26C06">
          <w:delText> </w:delText>
        </w:r>
      </w:del>
      <w:ins w:id="1001" w:author="Carol Nichols" w:date="2019-02-15T14:11:00Z">
        <w:r w:rsidR="00E26C06">
          <w:t xml:space="preserve"> </w:t>
        </w:r>
      </w:ins>
      <w:r w:rsidRPr="00AC1770">
        <w:t>by specifying the path</w:t>
      </w:r>
      <w:r w:rsidR="00AC1770">
        <w:t xml:space="preserve"> </w:t>
      </w:r>
      <w:r w:rsidRPr="00AC1770">
        <w:t>to</w:t>
      </w:r>
      <w:ins w:id="1002" w:author="Carol Nichols" w:date="2019-02-15T14:11:00Z">
        <w:r w:rsidR="00E21018">
          <w:t xml:space="preserve"> </w:t>
        </w:r>
      </w:ins>
      <w:del w:id="1003" w:author="Carol Nichols" w:date="2019-02-15T14:11:00Z">
        <w:r w:rsidRPr="00AC1770" w:rsidDel="00E21018">
          <w:delText> </w:delText>
        </w:r>
      </w:del>
      <w:r w:rsidRPr="00AC1770">
        <w:rPr>
          <w:rStyle w:val="Literal"/>
        </w:rPr>
        <w:t>serve_order</w:t>
      </w:r>
      <w:del w:id="1004" w:author="Carol Nichols" w:date="2019-02-15T14:11:00Z">
        <w:r w:rsidRPr="00AC1770" w:rsidDel="00F0151E">
          <w:delText> </w:delText>
        </w:r>
      </w:del>
      <w:ins w:id="1005" w:author="Carol Nichols" w:date="2019-02-15T14:11:00Z">
        <w:r w:rsidR="00F0151E">
          <w:t xml:space="preserve"> </w:t>
        </w:r>
      </w:ins>
      <w:r w:rsidRPr="00AC1770">
        <w:t>starting with</w:t>
      </w:r>
      <w:ins w:id="1006" w:author="Carol Nichols" w:date="2019-02-15T14:11:00Z">
        <w:r w:rsidR="00E24796">
          <w:t xml:space="preserve"> </w:t>
        </w:r>
      </w:ins>
      <w:del w:id="1007" w:author="Carol Nichols" w:date="2019-02-15T14:11:00Z">
        <w:r w:rsidRPr="00AC1770" w:rsidDel="00E24796">
          <w:delText> </w:delText>
        </w:r>
      </w:del>
      <w:r w:rsidRPr="00AC1770">
        <w:rPr>
          <w:rStyle w:val="Literal"/>
        </w:rPr>
        <w:t>super</w:t>
      </w:r>
      <w:r>
        <w:t>:</w:t>
      </w:r>
    </w:p>
    <w:p w14:paraId="07A1DC8F" w14:textId="77777777" w:rsidR="003F4E38" w:rsidRDefault="003F4E38" w:rsidP="00AC1770">
      <w:pPr>
        <w:pStyle w:val="ProductionDirective"/>
      </w:pPr>
      <w:r>
        <w:t>Filename: src/lib.rs</w:t>
      </w:r>
    </w:p>
    <w:p w14:paraId="67971631" w14:textId="77777777" w:rsidR="003F4E38" w:rsidRPr="00AC1770" w:rsidRDefault="003F4E38" w:rsidP="00AC1770">
      <w:pPr>
        <w:pStyle w:val="CodeA"/>
      </w:pPr>
      <w:r w:rsidRPr="00AC1770">
        <w:t>fn serve_order() {}</w:t>
      </w:r>
    </w:p>
    <w:p w14:paraId="2A3B3124" w14:textId="77777777" w:rsidR="003F4E38" w:rsidRPr="00AC1770" w:rsidRDefault="003F4E38" w:rsidP="00AC1770">
      <w:pPr>
        <w:pStyle w:val="CodeB"/>
      </w:pPr>
    </w:p>
    <w:p w14:paraId="3BD8F5AA" w14:textId="77777777" w:rsidR="003F4E38" w:rsidRPr="00AC1770" w:rsidRDefault="003F4E38" w:rsidP="00AC1770">
      <w:pPr>
        <w:pStyle w:val="CodeB"/>
      </w:pPr>
      <w:r w:rsidRPr="00AC1770">
        <w:t>mod back_of_house {</w:t>
      </w:r>
    </w:p>
    <w:p w14:paraId="0D554E75" w14:textId="77777777" w:rsidR="003F4E38" w:rsidRPr="00AC1770" w:rsidRDefault="003F4E38" w:rsidP="00AC1770">
      <w:pPr>
        <w:pStyle w:val="CodeB"/>
      </w:pPr>
      <w:r w:rsidRPr="00AC1770">
        <w:t xml:space="preserve">    fn fix_incorrect_order() {</w:t>
      </w:r>
    </w:p>
    <w:p w14:paraId="1CAF8DDC" w14:textId="77777777" w:rsidR="003F4E38" w:rsidRPr="00AC1770" w:rsidRDefault="003F4E38" w:rsidP="00AC1770">
      <w:pPr>
        <w:pStyle w:val="CodeB"/>
      </w:pPr>
      <w:r w:rsidRPr="00AC1770">
        <w:t xml:space="preserve">        cook_order();</w:t>
      </w:r>
    </w:p>
    <w:p w14:paraId="15E202F9" w14:textId="77777777" w:rsidR="003F4E38" w:rsidRPr="00AC1770" w:rsidRDefault="003F4E38" w:rsidP="00AC1770">
      <w:pPr>
        <w:pStyle w:val="CodeB"/>
      </w:pPr>
      <w:r w:rsidRPr="00AC1770">
        <w:t xml:space="preserve">        super::serve_order();</w:t>
      </w:r>
    </w:p>
    <w:p w14:paraId="1A98B9F7" w14:textId="77777777" w:rsidR="003F4E38" w:rsidRPr="00AC1770" w:rsidRDefault="003F4E38" w:rsidP="00AC1770">
      <w:pPr>
        <w:pStyle w:val="CodeB"/>
      </w:pPr>
      <w:r w:rsidRPr="00AC1770">
        <w:t xml:space="preserve">    }</w:t>
      </w:r>
    </w:p>
    <w:p w14:paraId="7022F259" w14:textId="77777777" w:rsidR="003F4E38" w:rsidRPr="00AC1770" w:rsidRDefault="003F4E38" w:rsidP="00AC1770">
      <w:pPr>
        <w:pStyle w:val="CodeB"/>
      </w:pPr>
    </w:p>
    <w:p w14:paraId="07B83453" w14:textId="77777777" w:rsidR="003F4E38" w:rsidRPr="00AC1770" w:rsidRDefault="003F4E38" w:rsidP="00AC1770">
      <w:pPr>
        <w:pStyle w:val="CodeB"/>
      </w:pPr>
      <w:r w:rsidRPr="00AC1770">
        <w:t xml:space="preserve">    fn cook_order() {}</w:t>
      </w:r>
    </w:p>
    <w:p w14:paraId="40BC0E86" w14:textId="77777777" w:rsidR="003F4E38" w:rsidRPr="006B039B" w:rsidRDefault="003F4E38" w:rsidP="00AC1770">
      <w:pPr>
        <w:pStyle w:val="CodeC"/>
      </w:pPr>
      <w:r w:rsidRPr="006B039B">
        <w:t>}</w:t>
      </w:r>
    </w:p>
    <w:p w14:paraId="0985F144" w14:textId="413A86EE" w:rsidR="003F4E38" w:rsidRDefault="003F4E38" w:rsidP="00AC1770">
      <w:pPr>
        <w:pStyle w:val="Listing"/>
      </w:pPr>
      <w:r w:rsidRPr="00AC1770">
        <w:t>Listing 7-8: Calling a function using a relative path starting with</w:t>
      </w:r>
      <w:ins w:id="1008" w:author="Carol Nichols" w:date="2019-02-15T14:11:00Z">
        <w:r w:rsidR="00841B94">
          <w:t xml:space="preserve"> </w:t>
        </w:r>
      </w:ins>
      <w:del w:id="1009" w:author="Carol Nichols" w:date="2019-02-15T14:11:00Z">
        <w:r w:rsidRPr="00AC1770" w:rsidDel="00841B94">
          <w:delText> </w:delText>
        </w:r>
      </w:del>
      <w:r w:rsidRPr="0053237A">
        <w:rPr>
          <w:rStyle w:val="LiteralCaption"/>
          <w:rPrChange w:id="1010" w:author="AnneMarieW" w:date="2019-02-13T10:58:00Z">
            <w:rPr>
              <w:rStyle w:val="Literal"/>
            </w:rPr>
          </w:rPrChange>
        </w:rPr>
        <w:t>super</w:t>
      </w:r>
    </w:p>
    <w:p w14:paraId="72857539" w14:textId="685DE1BE" w:rsidR="003F4E38" w:rsidRDefault="003F4E38" w:rsidP="006B039B">
      <w:pPr>
        <w:pStyle w:val="Body"/>
      </w:pPr>
      <w:r>
        <w:t>The</w:t>
      </w:r>
      <w:ins w:id="1011" w:author="Carol Nichols" w:date="2019-02-15T14:11:00Z">
        <w:r w:rsidR="001B7733">
          <w:t xml:space="preserve"> </w:t>
        </w:r>
      </w:ins>
      <w:del w:id="1012" w:author="Carol Nichols" w:date="2019-02-15T14:11:00Z">
        <w:r w:rsidDel="001B7733">
          <w:delText> </w:delText>
        </w:r>
      </w:del>
      <w:r w:rsidRPr="00AC1770">
        <w:rPr>
          <w:rStyle w:val="Literal"/>
        </w:rPr>
        <w:t>fix_incorrect_order</w:t>
      </w:r>
      <w:del w:id="1013" w:author="Carol Nichols" w:date="2019-02-15T14:11:00Z">
        <w:r w:rsidRPr="00AC1770" w:rsidDel="001A39B7">
          <w:delText> </w:delText>
        </w:r>
      </w:del>
      <w:ins w:id="1014" w:author="Carol Nichols" w:date="2019-02-15T14:11:00Z">
        <w:r w:rsidR="001A39B7">
          <w:t xml:space="preserve"> </w:t>
        </w:r>
      </w:ins>
      <w:r w:rsidRPr="00AC1770">
        <w:t>function is in the</w:t>
      </w:r>
      <w:ins w:id="1015" w:author="Carol Nichols" w:date="2019-02-15T14:11:00Z">
        <w:r w:rsidR="00CC7329">
          <w:t xml:space="preserve"> </w:t>
        </w:r>
      </w:ins>
      <w:del w:id="1016" w:author="Carol Nichols" w:date="2019-02-15T14:11:00Z">
        <w:r w:rsidRPr="00AC1770" w:rsidDel="00CC7329">
          <w:delText> </w:delText>
        </w:r>
      </w:del>
      <w:r w:rsidRPr="00AC1770">
        <w:rPr>
          <w:rStyle w:val="Literal"/>
        </w:rPr>
        <w:t>back_of_house</w:t>
      </w:r>
      <w:del w:id="1017" w:author="Carol Nichols" w:date="2019-02-15T14:11:00Z">
        <w:r w:rsidRPr="00AC1770" w:rsidDel="00672A4B">
          <w:delText> </w:delText>
        </w:r>
      </w:del>
      <w:ins w:id="1018" w:author="Carol Nichols" w:date="2019-02-15T14:11:00Z">
        <w:r w:rsidR="00672A4B">
          <w:t xml:space="preserve"> </w:t>
        </w:r>
      </w:ins>
      <w:r w:rsidRPr="00AC1770">
        <w:t>module, so we can</w:t>
      </w:r>
      <w:r w:rsidR="00AC1770">
        <w:t xml:space="preserve"> </w:t>
      </w:r>
      <w:r w:rsidRPr="00AC1770">
        <w:t>use</w:t>
      </w:r>
      <w:ins w:id="1019" w:author="Carol Nichols" w:date="2019-02-15T14:11:00Z">
        <w:r w:rsidR="00EA2F3D">
          <w:t xml:space="preserve"> </w:t>
        </w:r>
      </w:ins>
      <w:del w:id="1020" w:author="Carol Nichols" w:date="2019-02-15T14:11:00Z">
        <w:r w:rsidRPr="00AC1770" w:rsidDel="00EA2F3D">
          <w:delText> </w:delText>
        </w:r>
      </w:del>
      <w:r w:rsidRPr="00AC1770">
        <w:rPr>
          <w:rStyle w:val="Literal"/>
        </w:rPr>
        <w:t>super</w:t>
      </w:r>
      <w:del w:id="1021" w:author="Carol Nichols" w:date="2019-02-15T14:12:00Z">
        <w:r w:rsidRPr="00AC1770" w:rsidDel="00EA2F3D">
          <w:delText> </w:delText>
        </w:r>
      </w:del>
      <w:ins w:id="1022" w:author="Carol Nichols" w:date="2019-02-15T14:12:00Z">
        <w:r w:rsidR="00EA2F3D">
          <w:t xml:space="preserve"> </w:t>
        </w:r>
      </w:ins>
      <w:r w:rsidRPr="00AC1770">
        <w:t>to go to the parent module of</w:t>
      </w:r>
      <w:ins w:id="1023" w:author="Carol Nichols" w:date="2019-02-15T14:12:00Z">
        <w:r w:rsidR="007C329C">
          <w:t xml:space="preserve"> </w:t>
        </w:r>
      </w:ins>
      <w:del w:id="1024" w:author="Carol Nichols" w:date="2019-02-15T14:12:00Z">
        <w:r w:rsidRPr="00AC1770" w:rsidDel="007C329C">
          <w:delText> </w:delText>
        </w:r>
      </w:del>
      <w:r w:rsidRPr="00AC1770">
        <w:rPr>
          <w:rStyle w:val="Literal"/>
        </w:rPr>
        <w:t>back_of_house</w:t>
      </w:r>
      <w:r w:rsidRPr="00AC1770">
        <w:t>, which in this case</w:t>
      </w:r>
      <w:r w:rsidR="00AC1770">
        <w:t xml:space="preserve"> </w:t>
      </w:r>
      <w:r w:rsidRPr="00AC1770">
        <w:t>is</w:t>
      </w:r>
      <w:ins w:id="1025" w:author="Carol Nichols" w:date="2019-02-15T14:12:00Z">
        <w:r w:rsidR="001679C3">
          <w:t xml:space="preserve"> </w:t>
        </w:r>
      </w:ins>
      <w:del w:id="1026" w:author="Carol Nichols" w:date="2019-02-15T14:12:00Z">
        <w:r w:rsidRPr="00AC1770" w:rsidDel="001679C3">
          <w:delText> </w:delText>
        </w:r>
      </w:del>
      <w:r w:rsidRPr="00AC1770">
        <w:rPr>
          <w:rStyle w:val="Literal"/>
        </w:rPr>
        <w:t>crate</w:t>
      </w:r>
      <w:r w:rsidRPr="00AC1770">
        <w:t>, the root. From there, we look for</w:t>
      </w:r>
      <w:ins w:id="1027" w:author="Carol Nichols" w:date="2019-02-15T14:12:00Z">
        <w:r w:rsidR="009B42EF">
          <w:t xml:space="preserve"> </w:t>
        </w:r>
      </w:ins>
      <w:del w:id="1028" w:author="Carol Nichols" w:date="2019-02-15T14:12:00Z">
        <w:r w:rsidRPr="00AC1770" w:rsidDel="009B42EF">
          <w:delText> </w:delText>
        </w:r>
      </w:del>
      <w:r w:rsidRPr="00AC1770">
        <w:rPr>
          <w:rStyle w:val="Literal"/>
        </w:rPr>
        <w:t>serve_order</w:t>
      </w:r>
      <w:del w:id="1029" w:author="Carol Nichols" w:date="2019-02-15T14:12:00Z">
        <w:r w:rsidRPr="00AC1770" w:rsidDel="00283AE6">
          <w:delText> </w:delText>
        </w:r>
      </w:del>
      <w:ins w:id="1030" w:author="Carol Nichols" w:date="2019-02-15T14:12:00Z">
        <w:r w:rsidR="00283AE6">
          <w:t xml:space="preserve"> </w:t>
        </w:r>
      </w:ins>
      <w:r w:rsidRPr="00AC1770">
        <w:t>and find it.</w:t>
      </w:r>
      <w:r w:rsidR="00AC1770">
        <w:t xml:space="preserve"> </w:t>
      </w:r>
      <w:r w:rsidRPr="00AC1770">
        <w:t>Success! We think the</w:t>
      </w:r>
      <w:ins w:id="1031" w:author="Carol Nichols" w:date="2019-02-15T14:12:00Z">
        <w:r w:rsidR="00E475DC">
          <w:t xml:space="preserve"> </w:t>
        </w:r>
      </w:ins>
      <w:del w:id="1032" w:author="Carol Nichols" w:date="2019-02-15T14:12:00Z">
        <w:r w:rsidRPr="00AC1770" w:rsidDel="00E475DC">
          <w:delText> </w:delText>
        </w:r>
      </w:del>
      <w:r w:rsidRPr="00AC1770">
        <w:rPr>
          <w:rStyle w:val="Literal"/>
        </w:rPr>
        <w:t>back_of_house</w:t>
      </w:r>
      <w:del w:id="1033" w:author="Carol Nichols" w:date="2019-02-15T14:12:00Z">
        <w:r w:rsidRPr="00AC1770" w:rsidDel="00997BE0">
          <w:delText> </w:delText>
        </w:r>
      </w:del>
      <w:ins w:id="1034" w:author="Carol Nichols" w:date="2019-02-15T14:12:00Z">
        <w:r w:rsidR="00997BE0">
          <w:t xml:space="preserve"> </w:t>
        </w:r>
      </w:ins>
      <w:r w:rsidRPr="00AC1770">
        <w:t>module and the</w:t>
      </w:r>
      <w:ins w:id="1035" w:author="Carol Nichols" w:date="2019-02-15T14:12:00Z">
        <w:r w:rsidR="00914128">
          <w:t xml:space="preserve"> </w:t>
        </w:r>
      </w:ins>
      <w:del w:id="1036" w:author="Carol Nichols" w:date="2019-02-15T14:12:00Z">
        <w:r w:rsidRPr="00AC1770" w:rsidDel="00914128">
          <w:delText> </w:delText>
        </w:r>
      </w:del>
      <w:r w:rsidRPr="00AC1770">
        <w:rPr>
          <w:rStyle w:val="Literal"/>
        </w:rPr>
        <w:t>serve_order</w:t>
      </w:r>
      <w:del w:id="1037" w:author="Carol Nichols" w:date="2019-02-15T14:12:00Z">
        <w:r w:rsidRPr="00AC1770" w:rsidDel="00E87821">
          <w:delText> </w:delText>
        </w:r>
      </w:del>
      <w:ins w:id="1038" w:author="Carol Nichols" w:date="2019-02-15T14:12:00Z">
        <w:r w:rsidR="00E87821">
          <w:t xml:space="preserve"> </w:t>
        </w:r>
      </w:ins>
      <w:r w:rsidRPr="00AC1770">
        <w:t>function are</w:t>
      </w:r>
      <w:r w:rsidR="00AC1770">
        <w:t xml:space="preserve"> </w:t>
      </w:r>
      <w:r w:rsidRPr="00AC1770">
        <w:t>likely to stay in the same relationship to each other and get moved together</w:t>
      </w:r>
      <w:r w:rsidR="00AC1770">
        <w:t xml:space="preserve"> </w:t>
      </w:r>
      <w:r w:rsidRPr="00AC1770">
        <w:t>should we decide to reorganize the crate’s module tree. Therefore, we used</w:t>
      </w:r>
      <w:r w:rsidR="00AC1770">
        <w:t xml:space="preserve"> </w:t>
      </w:r>
      <w:r w:rsidRPr="00AC1770">
        <w:rPr>
          <w:rStyle w:val="Literal"/>
        </w:rPr>
        <w:t>super</w:t>
      </w:r>
      <w:del w:id="1039" w:author="Carol Nichols" w:date="2019-02-15T14:12:00Z">
        <w:r w:rsidDel="00BF0895">
          <w:delText> </w:delText>
        </w:r>
      </w:del>
      <w:ins w:id="1040" w:author="Carol Nichols" w:date="2019-02-15T14:12:00Z">
        <w:r w:rsidR="00BF0895">
          <w:t xml:space="preserve"> </w:t>
        </w:r>
      </w:ins>
      <w:r>
        <w:t xml:space="preserve">so </w:t>
      </w:r>
      <w:del w:id="1041" w:author="AnneMarieW" w:date="2019-02-13T10:59:00Z">
        <w:r w:rsidDel="0053237A">
          <w:delText xml:space="preserve">that </w:delText>
        </w:r>
      </w:del>
      <w:r>
        <w:t>we’ll have fewer places to update code in the future</w:t>
      </w:r>
      <w:del w:id="1042" w:author="AnneMarieW" w:date="2019-02-13T10:59:00Z">
        <w:r w:rsidDel="0053237A">
          <w:delText>,</w:delText>
        </w:r>
      </w:del>
      <w:ins w:id="1043" w:author="AnneMarieW" w:date="2019-02-13T10:59:00Z">
        <w:r w:rsidR="0053237A">
          <w:t xml:space="preserve"> if</w:t>
        </w:r>
      </w:ins>
      <w:r>
        <w:t xml:space="preserve"> </w:t>
      </w:r>
      <w:del w:id="1044" w:author="AnneMarieW" w:date="2019-02-13T10:59:00Z">
        <w:r w:rsidDel="0053237A">
          <w:delText>should</w:delText>
        </w:r>
        <w:r w:rsidR="00AC1770" w:rsidDel="0053237A">
          <w:delText xml:space="preserve"> </w:delText>
        </w:r>
      </w:del>
      <w:r>
        <w:t>this code get</w:t>
      </w:r>
      <w:ins w:id="1045" w:author="AnneMarieW" w:date="2019-02-13T10:59:00Z">
        <w:r w:rsidR="0053237A">
          <w:t>s</w:t>
        </w:r>
      </w:ins>
      <w:r>
        <w:t xml:space="preserve"> moved to a different module.</w:t>
      </w:r>
    </w:p>
    <w:p w14:paraId="04EEFC67" w14:textId="77777777" w:rsidR="003F4E38" w:rsidRDefault="003F4E38" w:rsidP="00DC08F3">
      <w:pPr>
        <w:pStyle w:val="HeadB"/>
        <w:pPrChange w:id="1046" w:author="Carol Nichols" w:date="2019-02-18T17:51:00Z">
          <w:pPr>
            <w:pStyle w:val="HeadA"/>
          </w:pPr>
        </w:pPrChange>
      </w:pPr>
      <w:bookmarkStart w:id="1047" w:name="making-structs-and-enums-public"/>
      <w:bookmarkStart w:id="1048" w:name="_Toc1404764"/>
      <w:bookmarkEnd w:id="1047"/>
      <w:r>
        <w:t xml:space="preserve">Making </w:t>
      </w:r>
      <w:r w:rsidRPr="00DC08F3">
        <w:rPr>
          <w:rPrChange w:id="1049" w:author="Carol Nichols" w:date="2019-02-18T17:51:00Z">
            <w:rPr/>
          </w:rPrChange>
        </w:rPr>
        <w:t>Structs</w:t>
      </w:r>
      <w:r>
        <w:t xml:space="preserve"> and Enums Public</w:t>
      </w:r>
      <w:bookmarkEnd w:id="1048"/>
    </w:p>
    <w:p w14:paraId="5F55B616" w14:textId="6D114149" w:rsidR="003F4E38" w:rsidRDefault="003F4E38" w:rsidP="00AC1770">
      <w:pPr>
        <w:pStyle w:val="BodyFirst"/>
      </w:pPr>
      <w:del w:id="1050" w:author="AnneMarieW" w:date="2019-02-13T11:13:00Z">
        <w:r w:rsidRPr="00AC1770" w:rsidDel="00367ACF">
          <w:lastRenderedPageBreak/>
          <w:delText>You</w:delText>
        </w:r>
      </w:del>
      <w:ins w:id="1051" w:author="AnneMarieW" w:date="2019-02-13T11:13:00Z">
        <w:r w:rsidR="00367ACF">
          <w:t>We</w:t>
        </w:r>
      </w:ins>
      <w:r w:rsidRPr="00AC1770">
        <w:t xml:space="preserve"> can also use</w:t>
      </w:r>
      <w:ins w:id="1052" w:author="Carol Nichols" w:date="2019-02-15T14:12:00Z">
        <w:r w:rsidR="00660A06">
          <w:t xml:space="preserve"> </w:t>
        </w:r>
      </w:ins>
      <w:del w:id="1053" w:author="Carol Nichols" w:date="2019-02-15T14:12:00Z">
        <w:r w:rsidRPr="00AC1770" w:rsidDel="00660A06">
          <w:delText> </w:delText>
        </w:r>
      </w:del>
      <w:r w:rsidRPr="00AC1770">
        <w:rPr>
          <w:rStyle w:val="Literal"/>
        </w:rPr>
        <w:t>pub</w:t>
      </w:r>
      <w:del w:id="1054" w:author="Carol Nichols" w:date="2019-02-15T14:12:00Z">
        <w:r w:rsidRPr="00AC1770" w:rsidDel="00A820E5">
          <w:delText> </w:delText>
        </w:r>
      </w:del>
      <w:ins w:id="1055" w:author="Carol Nichols" w:date="2019-02-15T14:12:00Z">
        <w:r w:rsidR="00A820E5">
          <w:t xml:space="preserve"> </w:t>
        </w:r>
      </w:ins>
      <w:r w:rsidRPr="00AC1770">
        <w:t>to designate structs and enums as public, but there are</w:t>
      </w:r>
      <w:r w:rsidR="00AC1770">
        <w:t xml:space="preserve"> </w:t>
      </w:r>
      <w:r w:rsidRPr="00AC1770">
        <w:t xml:space="preserve">a few extra details. If </w:t>
      </w:r>
      <w:del w:id="1056" w:author="AnneMarieW" w:date="2019-02-13T11:13:00Z">
        <w:r w:rsidRPr="00AC1770" w:rsidDel="00367ACF">
          <w:delText>you</w:delText>
        </w:r>
      </w:del>
      <w:ins w:id="1057" w:author="AnneMarieW" w:date="2019-02-13T11:13:00Z">
        <w:r w:rsidR="00367ACF">
          <w:t>we</w:t>
        </w:r>
      </w:ins>
      <w:r w:rsidRPr="00AC1770">
        <w:t xml:space="preserve"> use</w:t>
      </w:r>
      <w:ins w:id="1058" w:author="Carol Nichols" w:date="2019-02-15T14:13:00Z">
        <w:r w:rsidR="0047501E">
          <w:t xml:space="preserve"> </w:t>
        </w:r>
      </w:ins>
      <w:del w:id="1059" w:author="Carol Nichols" w:date="2019-02-15T14:13:00Z">
        <w:r w:rsidRPr="00AC1770" w:rsidDel="0047501E">
          <w:delText> </w:delText>
        </w:r>
      </w:del>
      <w:r w:rsidRPr="00AC1770">
        <w:rPr>
          <w:rStyle w:val="Literal"/>
        </w:rPr>
        <w:t>pub</w:t>
      </w:r>
      <w:del w:id="1060" w:author="Carol Nichols" w:date="2019-02-15T14:13:00Z">
        <w:r w:rsidRPr="00AC1770" w:rsidDel="004B1F28">
          <w:delText> </w:delText>
        </w:r>
      </w:del>
      <w:ins w:id="1061" w:author="Carol Nichols" w:date="2019-02-15T14:13:00Z">
        <w:r w:rsidR="004B1F28">
          <w:t xml:space="preserve"> </w:t>
        </w:r>
      </w:ins>
      <w:r w:rsidRPr="00AC1770">
        <w:t xml:space="preserve">before a struct definition, </w:t>
      </w:r>
      <w:del w:id="1062" w:author="AnneMarieW" w:date="2019-02-13T11:13:00Z">
        <w:r w:rsidRPr="00AC1770" w:rsidDel="00367ACF">
          <w:delText>you</w:delText>
        </w:r>
      </w:del>
      <w:ins w:id="1063" w:author="AnneMarieW" w:date="2019-02-13T11:13:00Z">
        <w:r w:rsidR="00367ACF">
          <w:t>we</w:t>
        </w:r>
      </w:ins>
      <w:r w:rsidRPr="00AC1770">
        <w:t xml:space="preserve"> make the</w:t>
      </w:r>
      <w:r w:rsidR="00AC1770">
        <w:t xml:space="preserve"> </w:t>
      </w:r>
      <w:r w:rsidRPr="00AC1770">
        <w:t xml:space="preserve">struct public, but the struct’s fields will still be private. </w:t>
      </w:r>
      <w:del w:id="1064" w:author="AnneMarieW" w:date="2019-02-13T11:14:00Z">
        <w:r w:rsidRPr="00AC1770" w:rsidDel="00367ACF">
          <w:delText>You</w:delText>
        </w:r>
      </w:del>
      <w:ins w:id="1065" w:author="AnneMarieW" w:date="2019-02-13T11:14:00Z">
        <w:r w:rsidR="00367ACF">
          <w:t>We</w:t>
        </w:r>
      </w:ins>
      <w:r w:rsidRPr="00AC1770">
        <w:t xml:space="preserve"> can</w:t>
      </w:r>
      <w:del w:id="1066" w:author="AnneMarieW" w:date="2019-02-13T11:14:00Z">
        <w:r w:rsidRPr="00AC1770" w:rsidDel="00367ACF">
          <w:delText xml:space="preserve"> choose to</w:delText>
        </w:r>
      </w:del>
      <w:r w:rsidR="00AC1770">
        <w:t xml:space="preserve"> </w:t>
      </w:r>
      <w:r w:rsidRPr="00AC1770">
        <w:t>make each field public or not on a case-by-case basis. In Listing 7-9, we’ve</w:t>
      </w:r>
      <w:r w:rsidR="00AC1770">
        <w:t xml:space="preserve"> </w:t>
      </w:r>
      <w:r w:rsidRPr="00AC1770">
        <w:t>defined a public</w:t>
      </w:r>
      <w:ins w:id="1067" w:author="Carol Nichols" w:date="2019-02-15T14:13:00Z">
        <w:r w:rsidR="00366D32">
          <w:t xml:space="preserve"> </w:t>
        </w:r>
      </w:ins>
      <w:del w:id="1068" w:author="Carol Nichols" w:date="2019-02-15T14:13:00Z">
        <w:r w:rsidRPr="00AC1770" w:rsidDel="00366D32">
          <w:delText> </w:delText>
        </w:r>
      </w:del>
      <w:r w:rsidRPr="00AC1770">
        <w:rPr>
          <w:rStyle w:val="Literal"/>
        </w:rPr>
        <w:t>back_of_</w:t>
      </w:r>
      <w:proofErr w:type="gramStart"/>
      <w:r w:rsidRPr="00AC1770">
        <w:rPr>
          <w:rStyle w:val="Literal"/>
        </w:rPr>
        <w:t>house::</w:t>
      </w:r>
      <w:proofErr w:type="gramEnd"/>
      <w:r w:rsidRPr="00AC1770">
        <w:rPr>
          <w:rStyle w:val="Literal"/>
        </w:rPr>
        <w:t>Breakfast</w:t>
      </w:r>
      <w:del w:id="1069" w:author="Carol Nichols" w:date="2019-02-15T14:13:00Z">
        <w:r w:rsidRPr="00AC1770" w:rsidDel="00AE33A0">
          <w:delText> </w:delText>
        </w:r>
      </w:del>
      <w:ins w:id="1070" w:author="Carol Nichols" w:date="2019-02-15T14:13:00Z">
        <w:r w:rsidR="00AE33A0">
          <w:t xml:space="preserve"> </w:t>
        </w:r>
      </w:ins>
      <w:r w:rsidRPr="00AC1770">
        <w:t>struct with a public</w:t>
      </w:r>
      <w:ins w:id="1071" w:author="Carol Nichols" w:date="2019-02-15T14:13:00Z">
        <w:r w:rsidR="00A24268">
          <w:t xml:space="preserve"> </w:t>
        </w:r>
      </w:ins>
      <w:del w:id="1072" w:author="Carol Nichols" w:date="2019-02-15T14:13:00Z">
        <w:r w:rsidRPr="00AC1770" w:rsidDel="00A24268">
          <w:delText> </w:delText>
        </w:r>
      </w:del>
      <w:r w:rsidRPr="00AC1770">
        <w:rPr>
          <w:rStyle w:val="Literal"/>
        </w:rPr>
        <w:t>toast</w:t>
      </w:r>
      <w:del w:id="1073" w:author="Carol Nichols" w:date="2019-02-15T14:13:00Z">
        <w:r w:rsidRPr="00AC1770" w:rsidDel="00976811">
          <w:delText> </w:delText>
        </w:r>
      </w:del>
      <w:ins w:id="1074" w:author="Carol Nichols" w:date="2019-02-15T14:13:00Z">
        <w:r w:rsidR="00976811">
          <w:t xml:space="preserve"> </w:t>
        </w:r>
      </w:ins>
      <w:r w:rsidRPr="00AC1770">
        <w:t>field</w:t>
      </w:r>
      <w:r w:rsidR="00AC1770">
        <w:t xml:space="preserve"> </w:t>
      </w:r>
      <w:r w:rsidRPr="00AC1770">
        <w:t>but a private</w:t>
      </w:r>
      <w:ins w:id="1075" w:author="Carol Nichols" w:date="2019-02-15T14:13:00Z">
        <w:r w:rsidR="0041590B">
          <w:t xml:space="preserve"> </w:t>
        </w:r>
      </w:ins>
      <w:del w:id="1076" w:author="Carol Nichols" w:date="2019-02-15T14:13:00Z">
        <w:r w:rsidRPr="00AC1770" w:rsidDel="0041590B">
          <w:delText> </w:delText>
        </w:r>
      </w:del>
      <w:r w:rsidRPr="00AC1770">
        <w:rPr>
          <w:rStyle w:val="Literal"/>
        </w:rPr>
        <w:t>seasonal_fruit</w:t>
      </w:r>
      <w:del w:id="1077" w:author="Carol Nichols" w:date="2019-02-15T14:13:00Z">
        <w:r w:rsidDel="00B87B13">
          <w:delText> </w:delText>
        </w:r>
      </w:del>
      <w:ins w:id="1078" w:author="Carol Nichols" w:date="2019-02-15T14:13:00Z">
        <w:r w:rsidR="00B87B13">
          <w:t xml:space="preserve"> </w:t>
        </w:r>
      </w:ins>
      <w:r>
        <w:t xml:space="preserve">field. </w:t>
      </w:r>
      <w:proofErr w:type="gramStart"/>
      <w:r>
        <w:t>This models</w:t>
      </w:r>
      <w:proofErr w:type="gramEnd"/>
      <w:r>
        <w:t xml:space="preserve"> the case in a restaurant</w:t>
      </w:r>
      <w:r w:rsidR="00AC1770">
        <w:t xml:space="preserve"> </w:t>
      </w:r>
      <w:r>
        <w:t>where the customer can pick the type of bread that comes with a meal, but the</w:t>
      </w:r>
      <w:r w:rsidR="00AC1770">
        <w:t xml:space="preserve"> </w:t>
      </w:r>
      <w:r>
        <w:t>chef decides wh</w:t>
      </w:r>
      <w:del w:id="1079" w:author="AnneMarieW" w:date="2019-02-13T11:14:00Z">
        <w:r w:rsidDel="00367ACF">
          <w:delText>at</w:delText>
        </w:r>
      </w:del>
      <w:ins w:id="1080" w:author="AnneMarieW" w:date="2019-02-13T11:14:00Z">
        <w:r w:rsidR="00367ACF">
          <w:t>ich</w:t>
        </w:r>
      </w:ins>
      <w:r>
        <w:t xml:space="preserve"> fruit </w:t>
      </w:r>
      <w:del w:id="1081" w:author="AnneMarieW" w:date="2019-02-13T11:15:00Z">
        <w:r w:rsidDel="00367ACF">
          <w:delText xml:space="preserve">will come with a </w:delText>
        </w:r>
      </w:del>
      <w:ins w:id="1082" w:author="AnneMarieW" w:date="2019-02-13T11:15:00Z">
        <w:r w:rsidR="00367ACF">
          <w:t xml:space="preserve">accompanies the </w:t>
        </w:r>
      </w:ins>
      <w:r>
        <w:t>meal based on what’s in season and</w:t>
      </w:r>
      <w:r w:rsidR="00AC1770">
        <w:t xml:space="preserve"> </w:t>
      </w:r>
      <w:del w:id="1083" w:author="AnneMarieW" w:date="2019-02-13T11:15:00Z">
        <w:r w:rsidDel="00367ACF">
          <w:delText xml:space="preserve">what they have </w:delText>
        </w:r>
      </w:del>
      <w:r>
        <w:t xml:space="preserve">in stock. The </w:t>
      </w:r>
      <w:ins w:id="1084" w:author="AnneMarieW" w:date="2019-02-13T11:15:00Z">
        <w:r w:rsidR="00367ACF">
          <w:t xml:space="preserve">available </w:t>
        </w:r>
      </w:ins>
      <w:r>
        <w:t>fruit</w:t>
      </w:r>
      <w:del w:id="1085" w:author="AnneMarieW" w:date="2019-02-13T11:15:00Z">
        <w:r w:rsidDel="00367ACF">
          <w:delText xml:space="preserve"> that’s</w:delText>
        </w:r>
      </w:del>
      <w:r>
        <w:t xml:space="preserve"> </w:t>
      </w:r>
      <w:del w:id="1086" w:author="AnneMarieW" w:date="2019-02-13T11:15:00Z">
        <w:r w:rsidDel="00367ACF">
          <w:delText xml:space="preserve">available </w:delText>
        </w:r>
      </w:del>
      <w:r>
        <w:t>changes quickly</w:t>
      </w:r>
      <w:ins w:id="1087" w:author="AnneMarieW" w:date="2019-02-13T11:15:00Z">
        <w:r w:rsidR="00367ACF">
          <w:t>,</w:t>
        </w:r>
      </w:ins>
      <w:r>
        <w:t xml:space="preserve"> so</w:t>
      </w:r>
      <w:r w:rsidR="00AC1770">
        <w:t xml:space="preserve"> </w:t>
      </w:r>
      <w:r>
        <w:t xml:space="preserve">customers </w:t>
      </w:r>
      <w:del w:id="1088" w:author="AnneMarieW" w:date="2019-02-13T11:15:00Z">
        <w:r w:rsidDel="00367ACF">
          <w:delText xml:space="preserve">aren’t allowed to </w:delText>
        </w:r>
      </w:del>
      <w:ins w:id="1089" w:author="AnneMarieW" w:date="2019-02-13T11:15:00Z">
        <w:r w:rsidR="00367ACF">
          <w:t xml:space="preserve">can’t </w:t>
        </w:r>
      </w:ins>
      <w:r>
        <w:t>choose the fruit or even see which fruit they’ll</w:t>
      </w:r>
      <w:r w:rsidR="00AC1770">
        <w:t xml:space="preserve"> </w:t>
      </w:r>
      <w:r>
        <w:t>get.</w:t>
      </w:r>
    </w:p>
    <w:p w14:paraId="76374C72" w14:textId="77777777" w:rsidR="003F4E38" w:rsidRDefault="003F4E38" w:rsidP="00AC1770">
      <w:pPr>
        <w:pStyle w:val="ProductionDirective"/>
      </w:pPr>
      <w:r>
        <w:t>Filename: src/lib.rs</w:t>
      </w:r>
    </w:p>
    <w:p w14:paraId="427CA52E" w14:textId="77777777" w:rsidR="003F4E38" w:rsidRPr="00AC1770" w:rsidRDefault="003F4E38" w:rsidP="00AC1770">
      <w:pPr>
        <w:pStyle w:val="CodeA"/>
      </w:pPr>
      <w:r w:rsidRPr="00AC1770">
        <w:t>mod back_of_house {</w:t>
      </w:r>
    </w:p>
    <w:p w14:paraId="42D9A19D" w14:textId="77777777" w:rsidR="003F4E38" w:rsidRPr="00AC1770" w:rsidRDefault="003F4E38" w:rsidP="00AC1770">
      <w:pPr>
        <w:pStyle w:val="CodeB"/>
      </w:pPr>
      <w:r w:rsidRPr="00AC1770">
        <w:t xml:space="preserve">    pub struct Breakfast {</w:t>
      </w:r>
    </w:p>
    <w:p w14:paraId="3219DDF3" w14:textId="77777777" w:rsidR="003F4E38" w:rsidRPr="00AC1770" w:rsidRDefault="003F4E38" w:rsidP="00AC1770">
      <w:pPr>
        <w:pStyle w:val="CodeB"/>
      </w:pPr>
      <w:r w:rsidRPr="00AC1770">
        <w:t xml:space="preserve">        pub toast: String,</w:t>
      </w:r>
    </w:p>
    <w:p w14:paraId="25648BEB" w14:textId="77777777" w:rsidR="003F4E38" w:rsidRPr="00AC1770" w:rsidRDefault="003F4E38" w:rsidP="00AC1770">
      <w:pPr>
        <w:pStyle w:val="CodeB"/>
      </w:pPr>
      <w:r w:rsidRPr="00AC1770">
        <w:t xml:space="preserve">        seasonal_fruit: String,</w:t>
      </w:r>
    </w:p>
    <w:p w14:paraId="1D588BA4" w14:textId="77777777" w:rsidR="003F4E38" w:rsidRPr="00AC1770" w:rsidRDefault="003F4E38" w:rsidP="00AC1770">
      <w:pPr>
        <w:pStyle w:val="CodeB"/>
      </w:pPr>
      <w:r w:rsidRPr="00AC1770">
        <w:t xml:space="preserve">    }</w:t>
      </w:r>
    </w:p>
    <w:p w14:paraId="68F1E12D" w14:textId="77777777" w:rsidR="003F4E38" w:rsidRPr="00AC1770" w:rsidRDefault="003F4E38" w:rsidP="00AC1770">
      <w:pPr>
        <w:pStyle w:val="CodeB"/>
      </w:pPr>
    </w:p>
    <w:p w14:paraId="225869F2" w14:textId="77777777" w:rsidR="003F4E38" w:rsidRPr="00AC1770" w:rsidRDefault="003F4E38" w:rsidP="00AC1770">
      <w:pPr>
        <w:pStyle w:val="CodeB"/>
      </w:pPr>
      <w:r w:rsidRPr="00AC1770">
        <w:t xml:space="preserve">    impl Breakfast {</w:t>
      </w:r>
    </w:p>
    <w:p w14:paraId="34E52049" w14:textId="77777777" w:rsidR="003F4E38" w:rsidRPr="00AC1770" w:rsidRDefault="003F4E38" w:rsidP="00AC1770">
      <w:pPr>
        <w:pStyle w:val="CodeB"/>
      </w:pPr>
      <w:r w:rsidRPr="00AC1770">
        <w:t xml:space="preserve">        pub fn summer(toast: &amp;str) -&gt; Breakfast {</w:t>
      </w:r>
    </w:p>
    <w:p w14:paraId="55147346" w14:textId="77777777" w:rsidR="003F4E38" w:rsidRPr="00AC1770" w:rsidRDefault="003F4E38" w:rsidP="00AC1770">
      <w:pPr>
        <w:pStyle w:val="CodeB"/>
      </w:pPr>
      <w:r w:rsidRPr="00AC1770">
        <w:t xml:space="preserve">            Breakfast {</w:t>
      </w:r>
    </w:p>
    <w:p w14:paraId="0C972DB5" w14:textId="77777777" w:rsidR="003F4E38" w:rsidRPr="00AC1770" w:rsidRDefault="003F4E38" w:rsidP="00AC1770">
      <w:pPr>
        <w:pStyle w:val="CodeB"/>
      </w:pPr>
      <w:r w:rsidRPr="00AC1770">
        <w:t xml:space="preserve">                toast: String::from(toast),</w:t>
      </w:r>
    </w:p>
    <w:p w14:paraId="1EC13419" w14:textId="77777777" w:rsidR="003F4E38" w:rsidRPr="00AC1770" w:rsidRDefault="003F4E38" w:rsidP="00AC1770">
      <w:pPr>
        <w:pStyle w:val="CodeB"/>
      </w:pPr>
      <w:r w:rsidRPr="00AC1770">
        <w:t xml:space="preserve">                seasonal_fruit: String::from("peaches"),</w:t>
      </w:r>
    </w:p>
    <w:p w14:paraId="74F87786" w14:textId="77777777" w:rsidR="003F4E38" w:rsidRPr="00AC1770" w:rsidRDefault="003F4E38" w:rsidP="00AC1770">
      <w:pPr>
        <w:pStyle w:val="CodeB"/>
      </w:pPr>
      <w:r w:rsidRPr="00AC1770">
        <w:t xml:space="preserve">            }</w:t>
      </w:r>
    </w:p>
    <w:p w14:paraId="7B0E44B7" w14:textId="77777777" w:rsidR="003F4E38" w:rsidRPr="00AC1770" w:rsidRDefault="003F4E38" w:rsidP="00AC1770">
      <w:pPr>
        <w:pStyle w:val="CodeB"/>
      </w:pPr>
      <w:r w:rsidRPr="00AC1770">
        <w:t xml:space="preserve">        }</w:t>
      </w:r>
    </w:p>
    <w:p w14:paraId="6D6F1631" w14:textId="77777777" w:rsidR="003F4E38" w:rsidRPr="00AC1770" w:rsidRDefault="003F4E38" w:rsidP="00AC1770">
      <w:pPr>
        <w:pStyle w:val="CodeB"/>
      </w:pPr>
      <w:r w:rsidRPr="00AC1770">
        <w:t xml:space="preserve">    }</w:t>
      </w:r>
    </w:p>
    <w:p w14:paraId="59B33D6D" w14:textId="77777777" w:rsidR="003F4E38" w:rsidRPr="00AC1770" w:rsidRDefault="003F4E38" w:rsidP="00AC1770">
      <w:pPr>
        <w:pStyle w:val="CodeB"/>
      </w:pPr>
      <w:r w:rsidRPr="00AC1770">
        <w:t>}</w:t>
      </w:r>
    </w:p>
    <w:p w14:paraId="4C486087" w14:textId="77777777" w:rsidR="003F4E38" w:rsidRPr="00AC1770" w:rsidRDefault="003F4E38" w:rsidP="00AC1770">
      <w:pPr>
        <w:pStyle w:val="CodeB"/>
      </w:pPr>
    </w:p>
    <w:p w14:paraId="0FAC0465" w14:textId="77777777" w:rsidR="003F4E38" w:rsidRPr="00AC1770" w:rsidRDefault="003F4E38" w:rsidP="00AC1770">
      <w:pPr>
        <w:pStyle w:val="CodeB"/>
      </w:pPr>
      <w:r w:rsidRPr="00AC1770">
        <w:t>pub fn eat_at_restaurant() {</w:t>
      </w:r>
    </w:p>
    <w:p w14:paraId="55315901" w14:textId="77777777" w:rsidR="003F4E38" w:rsidRPr="00AC1770" w:rsidRDefault="003F4E38" w:rsidP="00AC1770">
      <w:pPr>
        <w:pStyle w:val="CodeB"/>
      </w:pPr>
      <w:r w:rsidRPr="00AC1770">
        <w:t xml:space="preserve">    // Order a breakfast in the summer with Rye toast</w:t>
      </w:r>
    </w:p>
    <w:p w14:paraId="61304BAF" w14:textId="77777777" w:rsidR="003F4E38" w:rsidRPr="00AC1770" w:rsidRDefault="003F4E38" w:rsidP="00AC1770">
      <w:pPr>
        <w:pStyle w:val="CodeB"/>
      </w:pPr>
      <w:r w:rsidRPr="00AC1770">
        <w:t xml:space="preserve">    let mut meal = back_of_house::Breakfast::summer("Rye");</w:t>
      </w:r>
    </w:p>
    <w:p w14:paraId="14D46DFD" w14:textId="77777777" w:rsidR="003F4E38" w:rsidRPr="00AC1770" w:rsidRDefault="003F4E38" w:rsidP="00AC1770">
      <w:pPr>
        <w:pStyle w:val="CodeB"/>
      </w:pPr>
      <w:r w:rsidRPr="00AC1770">
        <w:t xml:space="preserve">    // Change our mind about what bread we'd like</w:t>
      </w:r>
    </w:p>
    <w:p w14:paraId="348C4E97" w14:textId="77777777" w:rsidR="003F4E38" w:rsidRPr="00AC1770" w:rsidRDefault="003F4E38" w:rsidP="00AC1770">
      <w:pPr>
        <w:pStyle w:val="CodeB"/>
      </w:pPr>
      <w:r w:rsidRPr="00AC1770">
        <w:t xml:space="preserve">    meal.toast = String::from("Wheat");</w:t>
      </w:r>
    </w:p>
    <w:p w14:paraId="05AFBBDE" w14:textId="77777777" w:rsidR="003F4E38" w:rsidRPr="00AC1770" w:rsidRDefault="003F4E38" w:rsidP="00AC1770">
      <w:pPr>
        <w:pStyle w:val="CodeB"/>
      </w:pPr>
      <w:r w:rsidRPr="00AC1770">
        <w:t xml:space="preserve">    println!("I'd like {} toast please", meal.toast);</w:t>
      </w:r>
    </w:p>
    <w:p w14:paraId="41C6F24A" w14:textId="77777777" w:rsidR="003F4E38" w:rsidRPr="00AC1770" w:rsidRDefault="003F4E38" w:rsidP="00AC1770">
      <w:pPr>
        <w:pStyle w:val="CodeB"/>
      </w:pPr>
    </w:p>
    <w:p w14:paraId="0849D508" w14:textId="77777777" w:rsidR="003F4E38" w:rsidRPr="00AC1770" w:rsidRDefault="003F4E38" w:rsidP="00AC1770">
      <w:pPr>
        <w:pStyle w:val="CodeB"/>
      </w:pPr>
      <w:r w:rsidRPr="00AC1770">
        <w:t xml:space="preserve">    // The next line won't compile if we uncomment it; we're not allowed</w:t>
      </w:r>
    </w:p>
    <w:p w14:paraId="137E46B6" w14:textId="77777777" w:rsidR="003F4E38" w:rsidRPr="00AC1770" w:rsidRDefault="003F4E38" w:rsidP="00AC1770">
      <w:pPr>
        <w:pStyle w:val="CodeB"/>
      </w:pPr>
      <w:r w:rsidRPr="00AC1770">
        <w:t xml:space="preserve">    // to see or modify the seasonal fruit that comes with the meal</w:t>
      </w:r>
    </w:p>
    <w:p w14:paraId="6E6B6D6F" w14:textId="77777777" w:rsidR="003F4E38" w:rsidRPr="00AC1770" w:rsidRDefault="003F4E38" w:rsidP="00AC1770">
      <w:pPr>
        <w:pStyle w:val="CodeB"/>
      </w:pPr>
      <w:r w:rsidRPr="00AC1770">
        <w:t xml:space="preserve">    // meal.seasonal_fruit = String::from("blueberries");</w:t>
      </w:r>
    </w:p>
    <w:p w14:paraId="2A5239CE" w14:textId="77777777" w:rsidR="003F4E38" w:rsidRPr="006B039B" w:rsidRDefault="003F4E38" w:rsidP="00AC1770">
      <w:pPr>
        <w:pStyle w:val="CodeC"/>
      </w:pPr>
      <w:r w:rsidRPr="006B039B">
        <w:t>}</w:t>
      </w:r>
    </w:p>
    <w:p w14:paraId="2F805EB1" w14:textId="77777777" w:rsidR="003F4E38" w:rsidRDefault="003F4E38" w:rsidP="00AC1770">
      <w:pPr>
        <w:pStyle w:val="Listing"/>
      </w:pPr>
      <w:r>
        <w:lastRenderedPageBreak/>
        <w:t>Listing 7-9: A struct with some public fields and some private fields</w:t>
      </w:r>
    </w:p>
    <w:p w14:paraId="6ABD7162" w14:textId="48767065" w:rsidR="003F4E38" w:rsidRDefault="003F4E38" w:rsidP="006B039B">
      <w:pPr>
        <w:pStyle w:val="Body"/>
      </w:pPr>
      <w:r w:rsidRPr="00AC1770">
        <w:t>Because the</w:t>
      </w:r>
      <w:ins w:id="1090" w:author="Carol Nichols" w:date="2019-02-15T14:13:00Z">
        <w:r w:rsidR="001E5022">
          <w:t xml:space="preserve"> </w:t>
        </w:r>
      </w:ins>
      <w:del w:id="1091" w:author="Carol Nichols" w:date="2019-02-15T14:13:00Z">
        <w:r w:rsidRPr="00AC1770" w:rsidDel="001E5022">
          <w:delText> </w:delText>
        </w:r>
      </w:del>
      <w:r w:rsidRPr="00AC1770">
        <w:rPr>
          <w:rStyle w:val="Literal"/>
        </w:rPr>
        <w:t>toast</w:t>
      </w:r>
      <w:del w:id="1092" w:author="Carol Nichols" w:date="2019-02-15T14:13:00Z">
        <w:r w:rsidRPr="00AC1770" w:rsidDel="00C852EE">
          <w:delText> </w:delText>
        </w:r>
      </w:del>
      <w:ins w:id="1093" w:author="Carol Nichols" w:date="2019-02-15T14:13:00Z">
        <w:r w:rsidR="00C852EE">
          <w:t xml:space="preserve"> </w:t>
        </w:r>
      </w:ins>
      <w:r w:rsidRPr="00AC1770">
        <w:t xml:space="preserve">field </w:t>
      </w:r>
      <w:del w:id="1094" w:author="AnneMarieW" w:date="2019-02-13T11:17:00Z">
        <w:r w:rsidRPr="00AC1770" w:rsidDel="00367ACF">
          <w:delText>of</w:delText>
        </w:r>
      </w:del>
      <w:ins w:id="1095" w:author="AnneMarieW" w:date="2019-02-13T11:17:00Z">
        <w:r w:rsidR="00367ACF">
          <w:t>in</w:t>
        </w:r>
      </w:ins>
      <w:r w:rsidRPr="00AC1770">
        <w:t xml:space="preserve"> the</w:t>
      </w:r>
      <w:ins w:id="1096" w:author="Carol Nichols" w:date="2019-02-15T14:13:00Z">
        <w:r w:rsidR="004E2EE4">
          <w:t xml:space="preserve"> </w:t>
        </w:r>
      </w:ins>
      <w:del w:id="1097" w:author="Carol Nichols" w:date="2019-02-15T14:14:00Z">
        <w:r w:rsidRPr="00AC1770" w:rsidDel="004E2EE4">
          <w:delText> </w:delText>
        </w:r>
      </w:del>
      <w:r w:rsidRPr="00AC1770">
        <w:rPr>
          <w:rStyle w:val="Literal"/>
        </w:rPr>
        <w:t>back_of_</w:t>
      </w:r>
      <w:proofErr w:type="gramStart"/>
      <w:r w:rsidRPr="00AC1770">
        <w:rPr>
          <w:rStyle w:val="Literal"/>
        </w:rPr>
        <w:t>house::</w:t>
      </w:r>
      <w:proofErr w:type="gramEnd"/>
      <w:r w:rsidRPr="00AC1770">
        <w:rPr>
          <w:rStyle w:val="Literal"/>
        </w:rPr>
        <w:t>Breakfast</w:t>
      </w:r>
      <w:del w:id="1098" w:author="Carol Nichols" w:date="2019-02-15T14:14:00Z">
        <w:r w:rsidRPr="00AC1770" w:rsidDel="00600ED6">
          <w:delText> </w:delText>
        </w:r>
      </w:del>
      <w:ins w:id="1099" w:author="Carol Nichols" w:date="2019-02-15T14:14:00Z">
        <w:r w:rsidR="00600ED6">
          <w:t xml:space="preserve"> </w:t>
        </w:r>
      </w:ins>
      <w:r w:rsidRPr="00AC1770">
        <w:t>struct is public,</w:t>
      </w:r>
      <w:r w:rsidR="00AC1770">
        <w:t xml:space="preserve"> </w:t>
      </w:r>
      <w:r w:rsidRPr="00AC1770">
        <w:t>in</w:t>
      </w:r>
      <w:ins w:id="1100" w:author="Carol Nichols" w:date="2019-02-15T14:14:00Z">
        <w:r w:rsidR="002F2FAE">
          <w:t xml:space="preserve"> </w:t>
        </w:r>
      </w:ins>
      <w:del w:id="1101" w:author="Carol Nichols" w:date="2019-02-15T14:14:00Z">
        <w:r w:rsidRPr="00AC1770" w:rsidDel="002F2FAE">
          <w:delText> </w:delText>
        </w:r>
      </w:del>
      <w:r w:rsidRPr="00AC1770">
        <w:rPr>
          <w:rStyle w:val="Literal"/>
        </w:rPr>
        <w:t>eat_at_restaurant</w:t>
      </w:r>
      <w:del w:id="1102" w:author="Carol Nichols" w:date="2019-02-15T14:14:00Z">
        <w:r w:rsidRPr="00AC1770" w:rsidDel="00B92DAF">
          <w:delText> </w:delText>
        </w:r>
      </w:del>
      <w:ins w:id="1103" w:author="Carol Nichols" w:date="2019-02-15T14:14:00Z">
        <w:r w:rsidR="00B92DAF">
          <w:t xml:space="preserve"> </w:t>
        </w:r>
      </w:ins>
      <w:r w:rsidRPr="00AC1770">
        <w:t>we can write and read to the</w:t>
      </w:r>
      <w:ins w:id="1104" w:author="Carol Nichols" w:date="2019-02-15T14:14:00Z">
        <w:r w:rsidR="00F65B69">
          <w:t xml:space="preserve"> </w:t>
        </w:r>
      </w:ins>
      <w:del w:id="1105" w:author="Carol Nichols" w:date="2019-02-15T14:14:00Z">
        <w:r w:rsidRPr="00AC1770" w:rsidDel="00F65B69">
          <w:delText> </w:delText>
        </w:r>
      </w:del>
      <w:r w:rsidRPr="00AC1770">
        <w:rPr>
          <w:rStyle w:val="Literal"/>
        </w:rPr>
        <w:t>toast</w:t>
      </w:r>
      <w:del w:id="1106" w:author="Carol Nichols" w:date="2019-02-15T14:14:00Z">
        <w:r w:rsidRPr="00AC1770" w:rsidDel="00107D4C">
          <w:delText> </w:delText>
        </w:r>
      </w:del>
      <w:ins w:id="1107" w:author="Carol Nichols" w:date="2019-02-15T14:14:00Z">
        <w:r w:rsidR="00107D4C">
          <w:t xml:space="preserve"> </w:t>
        </w:r>
      </w:ins>
      <w:r w:rsidRPr="00AC1770">
        <w:t>field using dot</w:t>
      </w:r>
      <w:r w:rsidR="00AC1770">
        <w:t xml:space="preserve"> </w:t>
      </w:r>
      <w:r w:rsidRPr="00AC1770">
        <w:t>notation. Notice</w:t>
      </w:r>
      <w:del w:id="1108" w:author="AnneMarieW" w:date="2019-02-13T11:18:00Z">
        <w:r w:rsidRPr="00AC1770" w:rsidDel="00367ACF">
          <w:delText xml:space="preserve">, though, </w:delText>
        </w:r>
      </w:del>
      <w:ins w:id="1109" w:author="AnneMarieW" w:date="2019-02-13T11:18:00Z">
        <w:r w:rsidR="00367ACF">
          <w:t xml:space="preserve"> </w:t>
        </w:r>
      </w:ins>
      <w:r w:rsidRPr="00AC1770">
        <w:t>that we</w:t>
      </w:r>
      <w:del w:id="1110" w:author="AnneMarieW" w:date="2019-02-13T11:18:00Z">
        <w:r w:rsidRPr="00AC1770" w:rsidDel="00367ACF">
          <w:delText>’re not allowed to</w:delText>
        </w:r>
      </w:del>
      <w:ins w:id="1111" w:author="AnneMarieW" w:date="2019-02-13T11:18:00Z">
        <w:r w:rsidR="00367ACF">
          <w:t xml:space="preserve"> can’t</w:t>
        </w:r>
      </w:ins>
      <w:r w:rsidRPr="00AC1770">
        <w:t xml:space="preserve"> use the</w:t>
      </w:r>
      <w:ins w:id="1112" w:author="Carol Nichols" w:date="2019-02-15T14:14:00Z">
        <w:r w:rsidR="00873EE3">
          <w:t xml:space="preserve"> </w:t>
        </w:r>
      </w:ins>
      <w:del w:id="1113" w:author="Carol Nichols" w:date="2019-02-15T14:14:00Z">
        <w:r w:rsidRPr="00AC1770" w:rsidDel="00873EE3">
          <w:delText> </w:delText>
        </w:r>
      </w:del>
      <w:r w:rsidRPr="00AC1770">
        <w:rPr>
          <w:rStyle w:val="Literal"/>
        </w:rPr>
        <w:t>seasonal_fruit</w:t>
      </w:r>
      <w:r w:rsidR="00AC1770">
        <w:t xml:space="preserve"> </w:t>
      </w:r>
      <w:r w:rsidRPr="00AC1770">
        <w:t>field in</w:t>
      </w:r>
      <w:ins w:id="1114" w:author="Carol Nichols" w:date="2019-02-15T14:14:00Z">
        <w:r w:rsidR="00E16540">
          <w:t xml:space="preserve"> </w:t>
        </w:r>
      </w:ins>
      <w:del w:id="1115" w:author="Carol Nichols" w:date="2019-02-15T14:14:00Z">
        <w:r w:rsidRPr="00AC1770" w:rsidDel="00E16540">
          <w:delText> </w:delText>
        </w:r>
      </w:del>
      <w:r w:rsidRPr="00AC1770">
        <w:rPr>
          <w:rStyle w:val="Literal"/>
        </w:rPr>
        <w:t>eat_at_restaurant</w:t>
      </w:r>
      <w:del w:id="1116" w:author="Carol Nichols" w:date="2019-02-15T14:14:00Z">
        <w:r w:rsidRPr="00AC1770" w:rsidDel="00296E9B">
          <w:delText> </w:delText>
        </w:r>
      </w:del>
      <w:ins w:id="1117" w:author="Carol Nichols" w:date="2019-02-15T14:14:00Z">
        <w:r w:rsidR="00296E9B">
          <w:t xml:space="preserve"> </w:t>
        </w:r>
      </w:ins>
      <w:r w:rsidRPr="00AC1770">
        <w:t>because</w:t>
      </w:r>
      <w:ins w:id="1118" w:author="Carol Nichols" w:date="2019-02-15T14:14:00Z">
        <w:r w:rsidR="007B19B0">
          <w:t xml:space="preserve"> </w:t>
        </w:r>
      </w:ins>
      <w:del w:id="1119" w:author="Carol Nichols" w:date="2019-02-15T14:14:00Z">
        <w:r w:rsidRPr="00AC1770" w:rsidDel="007B19B0">
          <w:delText> </w:delText>
        </w:r>
      </w:del>
      <w:r w:rsidRPr="00AC1770">
        <w:rPr>
          <w:rStyle w:val="Literal"/>
        </w:rPr>
        <w:t>seasonal_fruit</w:t>
      </w:r>
      <w:del w:id="1120" w:author="Carol Nichols" w:date="2019-02-15T14:14:00Z">
        <w:r w:rsidRPr="00AC1770" w:rsidDel="003A7DAB">
          <w:delText> </w:delText>
        </w:r>
      </w:del>
      <w:ins w:id="1121" w:author="Carol Nichols" w:date="2019-02-15T14:14:00Z">
        <w:r w:rsidR="003A7DAB">
          <w:t xml:space="preserve"> </w:t>
        </w:r>
      </w:ins>
      <w:r w:rsidRPr="00AC1770">
        <w:t>is private. Try</w:t>
      </w:r>
      <w:r w:rsidR="00AC1770">
        <w:t xml:space="preserve"> </w:t>
      </w:r>
      <w:r w:rsidRPr="00AC1770">
        <w:t>uncommenting the line modifying the</w:t>
      </w:r>
      <w:ins w:id="1122" w:author="Carol Nichols" w:date="2019-02-15T14:14:00Z">
        <w:r w:rsidR="00F34260">
          <w:t xml:space="preserve"> </w:t>
        </w:r>
      </w:ins>
      <w:del w:id="1123" w:author="Carol Nichols" w:date="2019-02-15T14:14:00Z">
        <w:r w:rsidRPr="00AC1770" w:rsidDel="00F34260">
          <w:delText> </w:delText>
        </w:r>
      </w:del>
      <w:r w:rsidRPr="00AC1770">
        <w:rPr>
          <w:rStyle w:val="Literal"/>
        </w:rPr>
        <w:t>seasonal_fruit</w:t>
      </w:r>
      <w:del w:id="1124" w:author="Carol Nichols" w:date="2019-02-15T14:14:00Z">
        <w:r w:rsidDel="00E06CFC">
          <w:delText> </w:delText>
        </w:r>
      </w:del>
      <w:ins w:id="1125" w:author="Carol Nichols" w:date="2019-02-15T14:14:00Z">
        <w:r w:rsidR="00E06CFC">
          <w:t xml:space="preserve"> </w:t>
        </w:r>
      </w:ins>
      <w:r>
        <w:t>field value to see what</w:t>
      </w:r>
      <w:r w:rsidR="00AC1770">
        <w:t xml:space="preserve"> </w:t>
      </w:r>
      <w:r>
        <w:t>error you get!</w:t>
      </w:r>
    </w:p>
    <w:p w14:paraId="00B3A894" w14:textId="14C80326" w:rsidR="003F4E38" w:rsidRDefault="003F4E38" w:rsidP="006B039B">
      <w:pPr>
        <w:pStyle w:val="Body"/>
      </w:pPr>
      <w:r>
        <w:t>Also</w:t>
      </w:r>
      <w:ins w:id="1126" w:author="AnneMarieW" w:date="2019-02-13T11:18:00Z">
        <w:r w:rsidR="00367ACF">
          <w:t>,</w:t>
        </w:r>
      </w:ins>
      <w:r>
        <w:t xml:space="preserve"> note that because</w:t>
      </w:r>
      <w:ins w:id="1127" w:author="Carol Nichols" w:date="2019-02-15T14:15:00Z">
        <w:r w:rsidR="00B91D1A">
          <w:t xml:space="preserve"> </w:t>
        </w:r>
      </w:ins>
      <w:del w:id="1128" w:author="Carol Nichols" w:date="2019-02-15T14:15:00Z">
        <w:r w:rsidDel="00B91D1A">
          <w:delText> </w:delText>
        </w:r>
      </w:del>
      <w:r w:rsidRPr="00AC1770">
        <w:rPr>
          <w:rStyle w:val="Literal"/>
        </w:rPr>
        <w:t>back_of_</w:t>
      </w:r>
      <w:proofErr w:type="gramStart"/>
      <w:r w:rsidRPr="00AC1770">
        <w:rPr>
          <w:rStyle w:val="Literal"/>
        </w:rPr>
        <w:t>house::</w:t>
      </w:r>
      <w:proofErr w:type="gramEnd"/>
      <w:r w:rsidRPr="00AC1770">
        <w:rPr>
          <w:rStyle w:val="Literal"/>
        </w:rPr>
        <w:t>Breakfast</w:t>
      </w:r>
      <w:del w:id="1129" w:author="Carol Nichols" w:date="2019-02-15T14:15:00Z">
        <w:r w:rsidRPr="00AC1770" w:rsidDel="00DF5EC3">
          <w:delText> </w:delText>
        </w:r>
      </w:del>
      <w:ins w:id="1130" w:author="Carol Nichols" w:date="2019-02-15T14:15:00Z">
        <w:r w:rsidR="00DF5EC3">
          <w:t xml:space="preserve"> </w:t>
        </w:r>
      </w:ins>
      <w:r w:rsidRPr="00AC1770">
        <w:t>has a private field, the</w:t>
      </w:r>
      <w:r w:rsidR="00AC1770">
        <w:t xml:space="preserve"> </w:t>
      </w:r>
      <w:r w:rsidRPr="00AC1770">
        <w:t>struct needs to provide a public associated function that constructs an</w:t>
      </w:r>
      <w:r w:rsidR="00AC1770">
        <w:t xml:space="preserve"> </w:t>
      </w:r>
      <w:r w:rsidRPr="00AC1770">
        <w:t>instance of</w:t>
      </w:r>
      <w:ins w:id="1131" w:author="Carol Nichols" w:date="2019-02-15T14:15:00Z">
        <w:r w:rsidR="00247467">
          <w:t xml:space="preserve"> </w:t>
        </w:r>
      </w:ins>
      <w:del w:id="1132" w:author="Carol Nichols" w:date="2019-02-15T14:15:00Z">
        <w:r w:rsidRPr="00AC1770" w:rsidDel="00247467">
          <w:delText> </w:delText>
        </w:r>
      </w:del>
      <w:r w:rsidRPr="00AC1770">
        <w:rPr>
          <w:rStyle w:val="Literal"/>
        </w:rPr>
        <w:t>Breakfast</w:t>
      </w:r>
      <w:del w:id="1133" w:author="Carol Nichols" w:date="2019-02-15T14:15:00Z">
        <w:r w:rsidRPr="00AC1770" w:rsidDel="00E11A8A">
          <w:delText> </w:delText>
        </w:r>
      </w:del>
      <w:ins w:id="1134" w:author="Carol Nichols" w:date="2019-02-15T14:15:00Z">
        <w:r w:rsidR="00E11A8A">
          <w:t xml:space="preserve"> </w:t>
        </w:r>
      </w:ins>
      <w:r w:rsidRPr="00AC1770">
        <w:t>(we’ve named it</w:t>
      </w:r>
      <w:ins w:id="1135" w:author="Carol Nichols" w:date="2019-02-15T14:15:00Z">
        <w:r w:rsidR="00601BD8">
          <w:t xml:space="preserve"> </w:t>
        </w:r>
      </w:ins>
      <w:del w:id="1136" w:author="Carol Nichols" w:date="2019-02-15T14:15:00Z">
        <w:r w:rsidRPr="00AC1770" w:rsidDel="00601BD8">
          <w:delText> </w:delText>
        </w:r>
      </w:del>
      <w:r w:rsidRPr="00AC1770">
        <w:rPr>
          <w:rStyle w:val="Literal"/>
        </w:rPr>
        <w:t>summer</w:t>
      </w:r>
      <w:del w:id="1137" w:author="Carol Nichols" w:date="2019-02-15T14:15:00Z">
        <w:r w:rsidRPr="00AC1770" w:rsidDel="00BE4787">
          <w:delText> </w:delText>
        </w:r>
      </w:del>
      <w:ins w:id="1138" w:author="Carol Nichols" w:date="2019-02-15T14:15:00Z">
        <w:r w:rsidR="00BE4787">
          <w:t xml:space="preserve"> </w:t>
        </w:r>
      </w:ins>
      <w:r w:rsidRPr="00AC1770">
        <w:t>here). If</w:t>
      </w:r>
      <w:ins w:id="1139" w:author="Carol Nichols" w:date="2019-02-15T14:15:00Z">
        <w:r w:rsidR="0075146B">
          <w:t xml:space="preserve"> </w:t>
        </w:r>
      </w:ins>
      <w:del w:id="1140" w:author="Carol Nichols" w:date="2019-02-15T14:15:00Z">
        <w:r w:rsidRPr="00AC1770" w:rsidDel="0075146B">
          <w:delText> </w:delText>
        </w:r>
      </w:del>
      <w:r w:rsidRPr="00AC1770">
        <w:rPr>
          <w:rStyle w:val="Literal"/>
        </w:rPr>
        <w:t>Breakfast</w:t>
      </w:r>
      <w:del w:id="1141" w:author="Carol Nichols" w:date="2019-02-15T14:15:00Z">
        <w:r w:rsidRPr="00AC1770" w:rsidDel="00465025">
          <w:delText> </w:delText>
        </w:r>
      </w:del>
      <w:ins w:id="1142" w:author="Carol Nichols" w:date="2019-02-15T14:15:00Z">
        <w:r w:rsidR="00465025">
          <w:t xml:space="preserve"> </w:t>
        </w:r>
      </w:ins>
      <w:r w:rsidRPr="00AC1770">
        <w:t>didn’t</w:t>
      </w:r>
      <w:r w:rsidR="00AC1770">
        <w:t xml:space="preserve"> </w:t>
      </w:r>
      <w:r w:rsidRPr="00AC1770">
        <w:t xml:space="preserve">have such a function, we </w:t>
      </w:r>
      <w:ins w:id="1143" w:author="AnneMarieW" w:date="2019-02-13T11:19:00Z">
        <w:r w:rsidR="00367ACF">
          <w:t>c</w:t>
        </w:r>
      </w:ins>
      <w:del w:id="1144" w:author="AnneMarieW" w:date="2019-02-13T11:19:00Z">
        <w:r w:rsidRPr="00AC1770" w:rsidDel="00367ACF">
          <w:delText>w</w:delText>
        </w:r>
      </w:del>
      <w:r w:rsidRPr="00AC1770">
        <w:t>ouldn’t</w:t>
      </w:r>
      <w:del w:id="1145" w:author="AnneMarieW" w:date="2019-02-13T11:19:00Z">
        <w:r w:rsidRPr="00AC1770" w:rsidDel="00367ACF">
          <w:delText xml:space="preserve"> be able to</w:delText>
        </w:r>
      </w:del>
      <w:r w:rsidRPr="00AC1770">
        <w:t xml:space="preserve"> create an instance of</w:t>
      </w:r>
      <w:ins w:id="1146" w:author="Carol Nichols" w:date="2019-02-15T14:15:00Z">
        <w:r w:rsidR="00B92946">
          <w:t xml:space="preserve"> </w:t>
        </w:r>
      </w:ins>
      <w:del w:id="1147" w:author="Carol Nichols" w:date="2019-02-15T14:15:00Z">
        <w:r w:rsidRPr="00AC1770" w:rsidDel="00B92946">
          <w:delText> </w:delText>
        </w:r>
      </w:del>
      <w:r w:rsidRPr="00AC1770">
        <w:rPr>
          <w:rStyle w:val="Literal"/>
        </w:rPr>
        <w:t>Breakfast</w:t>
      </w:r>
      <w:r w:rsidR="00AC1770">
        <w:t xml:space="preserve"> </w:t>
      </w:r>
      <w:r w:rsidRPr="00AC1770">
        <w:t>in</w:t>
      </w:r>
      <w:ins w:id="1148" w:author="Carol Nichols" w:date="2019-02-15T14:15:00Z">
        <w:r w:rsidR="00FB45DA">
          <w:t xml:space="preserve"> </w:t>
        </w:r>
      </w:ins>
      <w:del w:id="1149" w:author="Carol Nichols" w:date="2019-02-15T14:15:00Z">
        <w:r w:rsidRPr="00AC1770" w:rsidDel="00FB45DA">
          <w:delText> </w:delText>
        </w:r>
      </w:del>
      <w:r w:rsidRPr="00AC1770">
        <w:rPr>
          <w:rStyle w:val="Literal"/>
        </w:rPr>
        <w:t>eat_at_restaurant</w:t>
      </w:r>
      <w:del w:id="1150" w:author="Carol Nichols" w:date="2019-02-15T14:15:00Z">
        <w:r w:rsidRPr="00AC1770" w:rsidDel="00706D80">
          <w:delText> </w:delText>
        </w:r>
      </w:del>
      <w:ins w:id="1151" w:author="Carol Nichols" w:date="2019-02-15T14:15:00Z">
        <w:r w:rsidR="00706D80">
          <w:t xml:space="preserve"> </w:t>
        </w:r>
      </w:ins>
      <w:r w:rsidRPr="00AC1770">
        <w:t>because we</w:t>
      </w:r>
      <w:del w:id="1152" w:author="AnneMarieW" w:date="2019-02-13T11:19:00Z">
        <w:r w:rsidRPr="00AC1770" w:rsidDel="00367ACF">
          <w:delText>’re not allowed to</w:delText>
        </w:r>
      </w:del>
      <w:ins w:id="1153" w:author="AnneMarieW" w:date="2019-02-13T11:19:00Z">
        <w:r w:rsidR="00367ACF">
          <w:t xml:space="preserve"> can’t</w:t>
        </w:r>
      </w:ins>
      <w:r w:rsidRPr="00AC1770">
        <w:t xml:space="preserve"> set the value of the</w:t>
      </w:r>
      <w:r w:rsidR="00AC1770">
        <w:t xml:space="preserve"> </w:t>
      </w:r>
      <w:r w:rsidRPr="00AC1770">
        <w:t>private</w:t>
      </w:r>
      <w:ins w:id="1154" w:author="Carol Nichols" w:date="2019-02-15T14:15:00Z">
        <w:r w:rsidR="006F0278">
          <w:t xml:space="preserve"> </w:t>
        </w:r>
      </w:ins>
      <w:del w:id="1155" w:author="Carol Nichols" w:date="2019-02-15T14:15:00Z">
        <w:r w:rsidRPr="00AC1770" w:rsidDel="006F0278">
          <w:delText> </w:delText>
        </w:r>
      </w:del>
      <w:r w:rsidRPr="00AC1770">
        <w:rPr>
          <w:rStyle w:val="Literal"/>
        </w:rPr>
        <w:t>seasonal_fruit</w:t>
      </w:r>
      <w:del w:id="1156" w:author="Carol Nichols" w:date="2019-02-15T14:16:00Z">
        <w:r w:rsidRPr="00AC1770" w:rsidDel="00EC5DCC">
          <w:delText> </w:delText>
        </w:r>
      </w:del>
      <w:ins w:id="1157" w:author="Carol Nichols" w:date="2019-02-15T14:16:00Z">
        <w:r w:rsidR="00EC5DCC">
          <w:t xml:space="preserve"> </w:t>
        </w:r>
      </w:ins>
      <w:r w:rsidRPr="00AC1770">
        <w:t>field in</w:t>
      </w:r>
      <w:ins w:id="1158" w:author="Carol Nichols" w:date="2019-02-15T14:16:00Z">
        <w:r w:rsidR="003C2271">
          <w:t xml:space="preserve"> </w:t>
        </w:r>
      </w:ins>
      <w:del w:id="1159" w:author="Carol Nichols" w:date="2019-02-15T14:16:00Z">
        <w:r w:rsidRPr="00AC1770" w:rsidDel="003C2271">
          <w:delText> </w:delText>
        </w:r>
      </w:del>
      <w:r w:rsidRPr="00AC1770">
        <w:rPr>
          <w:rStyle w:val="Literal"/>
        </w:rPr>
        <w:t>eat_at_restaurant</w:t>
      </w:r>
      <w:r>
        <w:t>.</w:t>
      </w:r>
    </w:p>
    <w:p w14:paraId="0756DF6E" w14:textId="0D4984D0" w:rsidR="003F4E38" w:rsidRDefault="003F4E38" w:rsidP="006B039B">
      <w:pPr>
        <w:pStyle w:val="Body"/>
      </w:pPr>
      <w:r>
        <w:t xml:space="preserve">In contrast, if </w:t>
      </w:r>
      <w:del w:id="1160" w:author="AnneMarieW" w:date="2019-02-13T11:19:00Z">
        <w:r w:rsidDel="00EF7E3F">
          <w:delText>you</w:delText>
        </w:r>
      </w:del>
      <w:ins w:id="1161" w:author="AnneMarieW" w:date="2019-02-13T11:19:00Z">
        <w:r w:rsidR="00EF7E3F">
          <w:t>we</w:t>
        </w:r>
      </w:ins>
      <w:r>
        <w:t xml:space="preserve"> make an enum public, all of its variants are then public.</w:t>
      </w:r>
      <w:r w:rsidR="00AC1770">
        <w:t xml:space="preserve"> </w:t>
      </w:r>
      <w:del w:id="1162" w:author="AnneMarieW" w:date="2019-02-13T11:19:00Z">
        <w:r w:rsidDel="00EF7E3F">
          <w:delText>You</w:delText>
        </w:r>
      </w:del>
      <w:ins w:id="1163" w:author="AnneMarieW" w:date="2019-02-13T11:19:00Z">
        <w:r w:rsidR="00EF7E3F">
          <w:t>We</w:t>
        </w:r>
      </w:ins>
      <w:r>
        <w:t xml:space="preserve"> only need the</w:t>
      </w:r>
      <w:ins w:id="1164" w:author="Carol Nichols" w:date="2019-02-15T14:16:00Z">
        <w:r w:rsidR="004E3CF3">
          <w:t xml:space="preserve"> </w:t>
        </w:r>
      </w:ins>
      <w:del w:id="1165" w:author="Carol Nichols" w:date="2019-02-15T14:16:00Z">
        <w:r w:rsidDel="004E3CF3">
          <w:delText> </w:delText>
        </w:r>
      </w:del>
      <w:r w:rsidRPr="00AC1770">
        <w:rPr>
          <w:rStyle w:val="Literal"/>
        </w:rPr>
        <w:t>pub</w:t>
      </w:r>
      <w:del w:id="1166" w:author="Carol Nichols" w:date="2019-02-15T14:16:00Z">
        <w:r w:rsidRPr="00AC1770" w:rsidDel="00356D1B">
          <w:delText> </w:delText>
        </w:r>
      </w:del>
      <w:ins w:id="1167" w:author="Carol Nichols" w:date="2019-02-15T14:16:00Z">
        <w:r w:rsidR="00356D1B">
          <w:t xml:space="preserve"> </w:t>
        </w:r>
      </w:ins>
      <w:r w:rsidRPr="00AC1770">
        <w:t>before the</w:t>
      </w:r>
      <w:ins w:id="1168" w:author="Carol Nichols" w:date="2019-02-15T14:16:00Z">
        <w:r w:rsidR="005E0EC7">
          <w:t xml:space="preserve"> </w:t>
        </w:r>
      </w:ins>
      <w:del w:id="1169" w:author="Carol Nichols" w:date="2019-02-15T14:16:00Z">
        <w:r w:rsidRPr="00AC1770" w:rsidDel="005E0EC7">
          <w:delText> </w:delText>
        </w:r>
      </w:del>
      <w:r w:rsidRPr="00AC1770">
        <w:rPr>
          <w:rStyle w:val="Literal"/>
        </w:rPr>
        <w:t>enum</w:t>
      </w:r>
      <w:del w:id="1170" w:author="Carol Nichols" w:date="2019-02-15T14:16:00Z">
        <w:r w:rsidDel="009E1934">
          <w:delText> </w:delText>
        </w:r>
      </w:del>
      <w:ins w:id="1171" w:author="Carol Nichols" w:date="2019-02-15T14:16:00Z">
        <w:r w:rsidR="009E1934">
          <w:t xml:space="preserve"> </w:t>
        </w:r>
      </w:ins>
      <w:r>
        <w:t>keyword, as shown in Listing 7-10.</w:t>
      </w:r>
    </w:p>
    <w:p w14:paraId="2AC63224" w14:textId="77777777" w:rsidR="003F4E38" w:rsidRDefault="003F4E38" w:rsidP="00AC1770">
      <w:pPr>
        <w:pStyle w:val="ProductionDirective"/>
      </w:pPr>
      <w:r>
        <w:t>Filename: src/lib.rs</w:t>
      </w:r>
    </w:p>
    <w:p w14:paraId="107E5062" w14:textId="77777777" w:rsidR="003F4E38" w:rsidRPr="00AC1770" w:rsidRDefault="003F4E38" w:rsidP="00AC1770">
      <w:pPr>
        <w:pStyle w:val="CodeA"/>
      </w:pPr>
      <w:r w:rsidRPr="00AC1770">
        <w:t>mod back_of_house {</w:t>
      </w:r>
    </w:p>
    <w:p w14:paraId="58DE6B65" w14:textId="77777777" w:rsidR="003F4E38" w:rsidRPr="00AC1770" w:rsidRDefault="003F4E38" w:rsidP="00AC1770">
      <w:pPr>
        <w:pStyle w:val="CodeB"/>
      </w:pPr>
      <w:r w:rsidRPr="00AC1770">
        <w:t xml:space="preserve">    pub enum Appetizer {</w:t>
      </w:r>
    </w:p>
    <w:p w14:paraId="67CAF531" w14:textId="77777777" w:rsidR="003F4E38" w:rsidRPr="00AC1770" w:rsidRDefault="003F4E38" w:rsidP="00AC1770">
      <w:pPr>
        <w:pStyle w:val="CodeB"/>
      </w:pPr>
      <w:r w:rsidRPr="00AC1770">
        <w:t xml:space="preserve">        Soup,</w:t>
      </w:r>
    </w:p>
    <w:p w14:paraId="702D45BE" w14:textId="77777777" w:rsidR="003F4E38" w:rsidRPr="00AC1770" w:rsidRDefault="003F4E38" w:rsidP="00AC1770">
      <w:pPr>
        <w:pStyle w:val="CodeB"/>
      </w:pPr>
      <w:r w:rsidRPr="00AC1770">
        <w:t xml:space="preserve">        Salad,</w:t>
      </w:r>
    </w:p>
    <w:p w14:paraId="13D98E46" w14:textId="77777777" w:rsidR="003F4E38" w:rsidRPr="00AC1770" w:rsidRDefault="003F4E38" w:rsidP="00AC1770">
      <w:pPr>
        <w:pStyle w:val="CodeB"/>
      </w:pPr>
      <w:r w:rsidRPr="00AC1770">
        <w:t xml:space="preserve">    }</w:t>
      </w:r>
    </w:p>
    <w:p w14:paraId="1C33DDD6" w14:textId="77777777" w:rsidR="003F4E38" w:rsidRPr="00AC1770" w:rsidRDefault="003F4E38" w:rsidP="00AC1770">
      <w:pPr>
        <w:pStyle w:val="CodeB"/>
      </w:pPr>
      <w:r w:rsidRPr="00AC1770">
        <w:t>}</w:t>
      </w:r>
    </w:p>
    <w:p w14:paraId="0CD21C62" w14:textId="77777777" w:rsidR="003F4E38" w:rsidRPr="00AC1770" w:rsidRDefault="003F4E38" w:rsidP="00AC1770">
      <w:pPr>
        <w:pStyle w:val="CodeB"/>
      </w:pPr>
    </w:p>
    <w:p w14:paraId="73979392" w14:textId="77777777" w:rsidR="003F4E38" w:rsidRPr="00AC1770" w:rsidRDefault="003F4E38" w:rsidP="00AC1770">
      <w:pPr>
        <w:pStyle w:val="CodeB"/>
      </w:pPr>
      <w:r w:rsidRPr="00AC1770">
        <w:t>pub fn eat_at_restaurant() {</w:t>
      </w:r>
    </w:p>
    <w:p w14:paraId="19053C2E" w14:textId="77777777" w:rsidR="003F4E38" w:rsidRPr="00AC1770" w:rsidRDefault="003F4E38" w:rsidP="00AC1770">
      <w:pPr>
        <w:pStyle w:val="CodeB"/>
      </w:pPr>
      <w:r w:rsidRPr="00AC1770">
        <w:t xml:space="preserve">    let order1 = back_of_house::Appetizer::Soup;</w:t>
      </w:r>
    </w:p>
    <w:p w14:paraId="78E2792A" w14:textId="77777777" w:rsidR="003F4E38" w:rsidRPr="00AC1770" w:rsidRDefault="003F4E38" w:rsidP="00AC1770">
      <w:pPr>
        <w:pStyle w:val="CodeB"/>
      </w:pPr>
      <w:r w:rsidRPr="00AC1770">
        <w:t xml:space="preserve">    let order2 = back_of_house::Appetizer::Salad;</w:t>
      </w:r>
    </w:p>
    <w:p w14:paraId="234F32E6" w14:textId="77777777" w:rsidR="003F4E38" w:rsidRPr="006B039B" w:rsidRDefault="003F4E38" w:rsidP="00AC1770">
      <w:pPr>
        <w:pStyle w:val="CodeC"/>
      </w:pPr>
      <w:r w:rsidRPr="006B039B">
        <w:t>}</w:t>
      </w:r>
    </w:p>
    <w:p w14:paraId="30607819" w14:textId="77777777" w:rsidR="003F4E38" w:rsidRDefault="003F4E38" w:rsidP="00AC1770">
      <w:pPr>
        <w:pStyle w:val="Listing"/>
      </w:pPr>
      <w:r>
        <w:t>Listing 7-10: Designating an enum as public makes all its variants public</w:t>
      </w:r>
    </w:p>
    <w:p w14:paraId="7FEC290D" w14:textId="22B5F5EA" w:rsidR="003F4E38" w:rsidRDefault="003F4E38" w:rsidP="006B039B">
      <w:pPr>
        <w:pStyle w:val="Body"/>
      </w:pPr>
      <w:r w:rsidRPr="00AC1770">
        <w:t>Because we made the</w:t>
      </w:r>
      <w:ins w:id="1172" w:author="Carol Nichols" w:date="2019-02-15T14:16:00Z">
        <w:r w:rsidR="00B04990">
          <w:t xml:space="preserve"> </w:t>
        </w:r>
      </w:ins>
      <w:del w:id="1173" w:author="Carol Nichols" w:date="2019-02-15T14:16:00Z">
        <w:r w:rsidRPr="00AC1770" w:rsidDel="00B04990">
          <w:delText> </w:delText>
        </w:r>
      </w:del>
      <w:r w:rsidRPr="00AC1770">
        <w:rPr>
          <w:rStyle w:val="Literal"/>
        </w:rPr>
        <w:t>Appetizer</w:t>
      </w:r>
      <w:del w:id="1174" w:author="Carol Nichols" w:date="2019-02-15T14:16:00Z">
        <w:r w:rsidRPr="00AC1770" w:rsidDel="00702B0E">
          <w:delText> </w:delText>
        </w:r>
      </w:del>
      <w:ins w:id="1175" w:author="Carol Nichols" w:date="2019-02-15T14:16:00Z">
        <w:r w:rsidR="00702B0E">
          <w:t xml:space="preserve"> </w:t>
        </w:r>
      </w:ins>
      <w:r w:rsidRPr="00AC1770">
        <w:t>enum public, we</w:t>
      </w:r>
      <w:del w:id="1176" w:author="AnneMarieW" w:date="2019-02-13T11:20:00Z">
        <w:r w:rsidRPr="00AC1770" w:rsidDel="00EF7E3F">
          <w:delText>’re able to</w:delText>
        </w:r>
      </w:del>
      <w:ins w:id="1177" w:author="AnneMarieW" w:date="2019-02-13T11:20:00Z">
        <w:r w:rsidR="00EF7E3F">
          <w:t xml:space="preserve"> can</w:t>
        </w:r>
      </w:ins>
      <w:r w:rsidRPr="00AC1770">
        <w:t xml:space="preserve"> use the</w:t>
      </w:r>
      <w:ins w:id="1178" w:author="Carol Nichols" w:date="2019-02-15T14:16:00Z">
        <w:r w:rsidR="005959BB">
          <w:t xml:space="preserve"> </w:t>
        </w:r>
      </w:ins>
      <w:del w:id="1179" w:author="Carol Nichols" w:date="2019-02-15T14:16:00Z">
        <w:r w:rsidRPr="00AC1770" w:rsidDel="005959BB">
          <w:delText> </w:delText>
        </w:r>
      </w:del>
      <w:r w:rsidRPr="00AC1770">
        <w:rPr>
          <w:rStyle w:val="Literal"/>
        </w:rPr>
        <w:t>Soup</w:t>
      </w:r>
      <w:del w:id="1180" w:author="Carol Nichols" w:date="2019-02-15T14:16:00Z">
        <w:r w:rsidRPr="00AC1770" w:rsidDel="001F3A99">
          <w:delText> </w:delText>
        </w:r>
      </w:del>
      <w:ins w:id="1181" w:author="Carol Nichols" w:date="2019-02-15T14:16:00Z">
        <w:r w:rsidR="001F3A99">
          <w:t xml:space="preserve"> </w:t>
        </w:r>
      </w:ins>
      <w:r w:rsidRPr="00AC1770">
        <w:t>and</w:t>
      </w:r>
      <w:r w:rsidR="00AC1770">
        <w:t xml:space="preserve"> </w:t>
      </w:r>
      <w:r w:rsidRPr="00AC1770">
        <w:rPr>
          <w:rStyle w:val="Literal"/>
        </w:rPr>
        <w:t>Salad</w:t>
      </w:r>
      <w:del w:id="1182" w:author="Carol Nichols" w:date="2019-02-15T14:16:00Z">
        <w:r w:rsidRPr="00AC1770" w:rsidDel="005447A7">
          <w:delText> </w:delText>
        </w:r>
      </w:del>
      <w:ins w:id="1183" w:author="Carol Nichols" w:date="2019-02-15T14:16:00Z">
        <w:r w:rsidR="005447A7">
          <w:t xml:space="preserve"> </w:t>
        </w:r>
      </w:ins>
      <w:r w:rsidRPr="00AC1770">
        <w:t>variants in</w:t>
      </w:r>
      <w:ins w:id="1184" w:author="Carol Nichols" w:date="2019-02-15T14:17:00Z">
        <w:r w:rsidR="00FC4911">
          <w:t xml:space="preserve"> </w:t>
        </w:r>
      </w:ins>
      <w:del w:id="1185" w:author="Carol Nichols" w:date="2019-02-15T14:17:00Z">
        <w:r w:rsidRPr="00AC1770" w:rsidDel="00FC4911">
          <w:delText> </w:delText>
        </w:r>
      </w:del>
      <w:r w:rsidRPr="00AC1770">
        <w:rPr>
          <w:rStyle w:val="Literal"/>
        </w:rPr>
        <w:t>eat_at_restaurant</w:t>
      </w:r>
      <w:r w:rsidRPr="00AC1770">
        <w:t>. Enums aren’t very useful unless their</w:t>
      </w:r>
      <w:r w:rsidR="00AC1770">
        <w:t xml:space="preserve"> </w:t>
      </w:r>
      <w:r w:rsidRPr="00AC1770">
        <w:t>variants are public; it would be annoying to have to annotate all enum variants</w:t>
      </w:r>
      <w:r w:rsidR="00AC1770">
        <w:t xml:space="preserve"> </w:t>
      </w:r>
      <w:r w:rsidRPr="00AC1770">
        <w:t>with</w:t>
      </w:r>
      <w:ins w:id="1186" w:author="Carol Nichols" w:date="2019-02-15T14:17:00Z">
        <w:r w:rsidR="0077477D">
          <w:t xml:space="preserve"> </w:t>
        </w:r>
      </w:ins>
      <w:del w:id="1187" w:author="Carol Nichols" w:date="2019-02-15T14:17:00Z">
        <w:r w:rsidRPr="00AC1770" w:rsidDel="0077477D">
          <w:delText> </w:delText>
        </w:r>
      </w:del>
      <w:r w:rsidRPr="00AC1770">
        <w:rPr>
          <w:rStyle w:val="Literal"/>
        </w:rPr>
        <w:t>pub</w:t>
      </w:r>
      <w:del w:id="1188" w:author="Carol Nichols" w:date="2019-02-15T14:17:00Z">
        <w:r w:rsidRPr="00AC1770" w:rsidDel="00796629">
          <w:delText> </w:delText>
        </w:r>
      </w:del>
      <w:ins w:id="1189" w:author="Carol Nichols" w:date="2019-02-15T14:17:00Z">
        <w:r w:rsidR="00796629">
          <w:t xml:space="preserve"> </w:t>
        </w:r>
      </w:ins>
      <w:r w:rsidRPr="00AC1770">
        <w:t>in every case, so the default for enum variants is to be public.</w:t>
      </w:r>
      <w:r w:rsidR="00AC1770">
        <w:t xml:space="preserve"> </w:t>
      </w:r>
      <w:r w:rsidRPr="00AC1770">
        <w:t>Structs are often useful without their fields being public, so struct fields</w:t>
      </w:r>
      <w:r w:rsidR="00AC1770">
        <w:t xml:space="preserve"> </w:t>
      </w:r>
      <w:r w:rsidRPr="00AC1770">
        <w:t>follow the general rule of everything being private by default unless annotated</w:t>
      </w:r>
      <w:r w:rsidR="00AC1770">
        <w:t xml:space="preserve"> </w:t>
      </w:r>
      <w:r w:rsidRPr="00AC1770">
        <w:t>with</w:t>
      </w:r>
      <w:ins w:id="1190" w:author="Carol Nichols" w:date="2019-02-15T14:17:00Z">
        <w:r w:rsidR="00B63C1D">
          <w:t xml:space="preserve"> </w:t>
        </w:r>
      </w:ins>
      <w:del w:id="1191" w:author="Carol Nichols" w:date="2019-02-15T14:17:00Z">
        <w:r w:rsidRPr="00AC1770" w:rsidDel="00B63C1D">
          <w:delText> </w:delText>
        </w:r>
      </w:del>
      <w:r w:rsidRPr="00AC1770">
        <w:rPr>
          <w:rStyle w:val="Literal"/>
        </w:rPr>
        <w:t>pub</w:t>
      </w:r>
      <w:r>
        <w:t>.</w:t>
      </w:r>
    </w:p>
    <w:p w14:paraId="21EFCCFD" w14:textId="0C795051" w:rsidR="003F4E38" w:rsidRDefault="003F4E38" w:rsidP="006B039B">
      <w:pPr>
        <w:pStyle w:val="Body"/>
      </w:pPr>
      <w:r>
        <w:lastRenderedPageBreak/>
        <w:t>There’s one more situation involving</w:t>
      </w:r>
      <w:ins w:id="1192" w:author="Carol Nichols" w:date="2019-02-15T14:17:00Z">
        <w:r w:rsidR="00C36377">
          <w:t xml:space="preserve"> </w:t>
        </w:r>
      </w:ins>
      <w:del w:id="1193" w:author="Carol Nichols" w:date="2019-02-15T14:17:00Z">
        <w:r w:rsidDel="00C36377">
          <w:delText> </w:delText>
        </w:r>
      </w:del>
      <w:r w:rsidRPr="00AC1770">
        <w:rPr>
          <w:rStyle w:val="Literal"/>
        </w:rPr>
        <w:t>pub</w:t>
      </w:r>
      <w:del w:id="1194" w:author="Carol Nichols" w:date="2019-02-15T14:17:00Z">
        <w:r w:rsidRPr="00AC1770" w:rsidDel="00947EAA">
          <w:delText> </w:delText>
        </w:r>
      </w:del>
      <w:ins w:id="1195" w:author="Carol Nichols" w:date="2019-02-15T14:17:00Z">
        <w:r w:rsidR="00947EAA">
          <w:t xml:space="preserve"> </w:t>
        </w:r>
      </w:ins>
      <w:r w:rsidRPr="00AC1770">
        <w:t>that we haven’t covered, and that</w:t>
      </w:r>
      <w:r w:rsidR="00AC1770">
        <w:t xml:space="preserve"> </w:t>
      </w:r>
      <w:del w:id="1196" w:author="AnneMarieW" w:date="2019-02-13T11:21:00Z">
        <w:r w:rsidRPr="00AC1770" w:rsidDel="00EF7E3F">
          <w:delText xml:space="preserve">concerns </w:delText>
        </w:r>
      </w:del>
      <w:ins w:id="1197" w:author="AnneMarieW" w:date="2019-02-13T11:21:00Z">
        <w:r w:rsidR="00EF7E3F">
          <w:t xml:space="preserve">is </w:t>
        </w:r>
      </w:ins>
      <w:r w:rsidRPr="00AC1770">
        <w:t>our last module system feature: the</w:t>
      </w:r>
      <w:ins w:id="1198" w:author="Carol Nichols" w:date="2019-02-15T14:17:00Z">
        <w:r w:rsidR="00070699">
          <w:t xml:space="preserve"> </w:t>
        </w:r>
      </w:ins>
      <w:del w:id="1199" w:author="Carol Nichols" w:date="2019-02-15T14:17:00Z">
        <w:r w:rsidRPr="00AC1770" w:rsidDel="00070699">
          <w:delText> </w:delText>
        </w:r>
      </w:del>
      <w:r w:rsidRPr="00AC1770">
        <w:rPr>
          <w:rStyle w:val="Literal"/>
        </w:rPr>
        <w:t>use</w:t>
      </w:r>
      <w:del w:id="1200" w:author="Carol Nichols" w:date="2019-02-15T14:17:00Z">
        <w:r w:rsidRPr="00AC1770" w:rsidDel="00731643">
          <w:delText> </w:delText>
        </w:r>
      </w:del>
      <w:ins w:id="1201" w:author="Carol Nichols" w:date="2019-02-15T14:17:00Z">
        <w:r w:rsidR="00731643">
          <w:t xml:space="preserve"> </w:t>
        </w:r>
      </w:ins>
      <w:r w:rsidRPr="00AC1770">
        <w:t xml:space="preserve">keyword. </w:t>
      </w:r>
      <w:del w:id="1202" w:author="AnneMarieW" w:date="2019-02-14T10:07:00Z">
        <w:r w:rsidRPr="00AC1770" w:rsidDel="00F42C10">
          <w:delText xml:space="preserve">Let’s </w:delText>
        </w:r>
      </w:del>
      <w:ins w:id="1203" w:author="AnneMarieW" w:date="2019-02-14T10:07:00Z">
        <w:r w:rsidR="00F42C10">
          <w:t xml:space="preserve">We’ll </w:t>
        </w:r>
      </w:ins>
      <w:r w:rsidRPr="00AC1770">
        <w:t>cover</w:t>
      </w:r>
      <w:ins w:id="1204" w:author="Carol Nichols" w:date="2019-02-15T14:17:00Z">
        <w:r w:rsidR="00BE2A09">
          <w:t xml:space="preserve"> </w:t>
        </w:r>
      </w:ins>
      <w:del w:id="1205" w:author="Carol Nichols" w:date="2019-02-15T14:17:00Z">
        <w:r w:rsidRPr="00AC1770" w:rsidDel="00BE2A09">
          <w:delText> </w:delText>
        </w:r>
      </w:del>
      <w:r w:rsidRPr="00AC1770">
        <w:rPr>
          <w:rStyle w:val="Literal"/>
        </w:rPr>
        <w:t>use</w:t>
      </w:r>
      <w:r w:rsidR="00AC1770">
        <w:t xml:space="preserve"> </w:t>
      </w:r>
      <w:r w:rsidRPr="00AC1770">
        <w:t>by itself first, and then we’ll show how</w:t>
      </w:r>
      <w:ins w:id="1206" w:author="AnneMarieW" w:date="2019-02-13T11:21:00Z">
        <w:r w:rsidR="00EF7E3F">
          <w:t xml:space="preserve"> to combine</w:t>
        </w:r>
      </w:ins>
      <w:ins w:id="1207" w:author="Carol Nichols" w:date="2019-02-15T14:17:00Z">
        <w:r w:rsidR="00A03A2E">
          <w:t xml:space="preserve"> </w:t>
        </w:r>
      </w:ins>
      <w:del w:id="1208" w:author="Carol Nichols" w:date="2019-02-15T14:17:00Z">
        <w:r w:rsidRPr="00AC1770" w:rsidDel="00A03A2E">
          <w:delText> </w:delText>
        </w:r>
      </w:del>
      <w:r w:rsidRPr="00AC1770">
        <w:rPr>
          <w:rStyle w:val="Literal"/>
        </w:rPr>
        <w:t>pub</w:t>
      </w:r>
      <w:del w:id="1209" w:author="Carol Nichols" w:date="2019-02-15T14:17:00Z">
        <w:r w:rsidRPr="00AC1770" w:rsidDel="00946153">
          <w:delText> </w:delText>
        </w:r>
      </w:del>
      <w:ins w:id="1210" w:author="Carol Nichols" w:date="2019-02-15T14:17:00Z">
        <w:r w:rsidR="00946153">
          <w:t xml:space="preserve"> </w:t>
        </w:r>
      </w:ins>
      <w:r w:rsidRPr="00AC1770">
        <w:t>and</w:t>
      </w:r>
      <w:ins w:id="1211" w:author="Carol Nichols" w:date="2019-02-15T14:17:00Z">
        <w:r w:rsidR="000D76F9">
          <w:t xml:space="preserve"> </w:t>
        </w:r>
      </w:ins>
      <w:del w:id="1212" w:author="Carol Nichols" w:date="2019-02-15T14:17:00Z">
        <w:r w:rsidRPr="00AC1770" w:rsidDel="000D76F9">
          <w:delText> </w:delText>
        </w:r>
      </w:del>
      <w:r w:rsidRPr="00AC1770">
        <w:rPr>
          <w:rStyle w:val="Literal"/>
        </w:rPr>
        <w:t>use</w:t>
      </w:r>
      <w:del w:id="1213" w:author="AnneMarieW" w:date="2019-02-13T11:21:00Z">
        <w:r w:rsidDel="00EF7E3F">
          <w:delText> can be combined</w:delText>
        </w:r>
      </w:del>
      <w:r>
        <w:t>.</w:t>
      </w:r>
    </w:p>
    <w:p w14:paraId="0797C3BB" w14:textId="2728B677" w:rsidR="003F4E38" w:rsidRDefault="003F4E38" w:rsidP="00AC1770">
      <w:pPr>
        <w:pStyle w:val="HeadA"/>
      </w:pPr>
      <w:bookmarkStart w:id="1214" w:name="bringing-paths-into-scope-with-the-`use`"/>
      <w:bookmarkEnd w:id="1214"/>
      <w:del w:id="1215" w:author="Carol Nichols" w:date="2019-02-15T14:18:00Z">
        <w:r w:rsidDel="00062E73">
          <w:delText xml:space="preserve">Bringing </w:delText>
        </w:r>
      </w:del>
      <w:bookmarkStart w:id="1216" w:name="_Toc1404765"/>
      <w:ins w:id="1217" w:author="Carol Nichols" w:date="2019-02-15T14:18:00Z">
        <w:r w:rsidR="00062E73">
          <w:t xml:space="preserve">Bringing </w:t>
        </w:r>
      </w:ins>
      <w:r>
        <w:t>Paths into Scope with the</w:t>
      </w:r>
      <w:ins w:id="1218" w:author="Carol Nichols" w:date="2019-02-15T14:18:00Z">
        <w:r w:rsidR="004217BC">
          <w:t xml:space="preserve"> </w:t>
        </w:r>
      </w:ins>
      <w:del w:id="1219" w:author="Carol Nichols" w:date="2019-02-15T14:18:00Z">
        <w:r w:rsidRPr="00C440DC" w:rsidDel="004217BC">
          <w:rPr>
            <w:rStyle w:val="Literal"/>
            <w:rPrChange w:id="1220" w:author="Carol Nichols" w:date="2019-02-18T14:07:00Z">
              <w:rPr/>
            </w:rPrChange>
          </w:rPr>
          <w:delText> </w:delText>
        </w:r>
      </w:del>
      <w:r w:rsidRPr="00C440DC">
        <w:rPr>
          <w:rStyle w:val="Literal"/>
          <w:rPrChange w:id="1221" w:author="Carol Nichols" w:date="2019-02-18T14:07:00Z">
            <w:rPr/>
          </w:rPrChange>
        </w:rPr>
        <w:t>use</w:t>
      </w:r>
      <w:del w:id="1222" w:author="Carol Nichols" w:date="2019-02-15T14:18:00Z">
        <w:r w:rsidRPr="00C440DC" w:rsidDel="004217BC">
          <w:rPr>
            <w:rStyle w:val="Literal"/>
            <w:rPrChange w:id="1223" w:author="Carol Nichols" w:date="2019-02-18T14:07:00Z">
              <w:rPr/>
            </w:rPrChange>
          </w:rPr>
          <w:delText> </w:delText>
        </w:r>
      </w:del>
      <w:ins w:id="1224" w:author="Carol Nichols" w:date="2019-02-15T14:18:00Z">
        <w:r w:rsidR="004217BC">
          <w:t xml:space="preserve"> </w:t>
        </w:r>
      </w:ins>
      <w:r>
        <w:t>Keyword</w:t>
      </w:r>
      <w:bookmarkEnd w:id="1216"/>
    </w:p>
    <w:p w14:paraId="643C8ACA" w14:textId="0082D37E" w:rsidR="003F4E38" w:rsidRDefault="003F4E38" w:rsidP="00AC1770">
      <w:pPr>
        <w:pStyle w:val="BodyFirst"/>
      </w:pPr>
      <w:proofErr w:type="gramStart"/>
      <w:r w:rsidRPr="00AC1770">
        <w:t>It</w:t>
      </w:r>
      <w:proofErr w:type="gramEnd"/>
      <w:r w:rsidRPr="00AC1770">
        <w:t xml:space="preserve"> m</w:t>
      </w:r>
      <w:del w:id="1225" w:author="AnneMarieW" w:date="2019-02-13T13:51:00Z">
        <w:r w:rsidRPr="00AC1770" w:rsidDel="001A484D">
          <w:delText>ay</w:delText>
        </w:r>
      </w:del>
      <w:ins w:id="1226" w:author="AnneMarieW" w:date="2019-02-13T13:51:00Z">
        <w:r w:rsidR="001A484D">
          <w:t>ight</w:t>
        </w:r>
      </w:ins>
      <w:r w:rsidRPr="00AC1770">
        <w:t xml:space="preserve"> seem like the paths we’ve written to call functions so far are</w:t>
      </w:r>
      <w:r w:rsidR="00AC1770">
        <w:t xml:space="preserve"> </w:t>
      </w:r>
      <w:r w:rsidRPr="00AC1770">
        <w:t>inconveniently long and repetitive. For example, in Listing 7-7, whether we</w:t>
      </w:r>
      <w:r w:rsidR="00AC1770">
        <w:t xml:space="preserve"> </w:t>
      </w:r>
      <w:r w:rsidRPr="00AC1770">
        <w:t>chose the absolute or relative path to the</w:t>
      </w:r>
      <w:ins w:id="1227" w:author="Carol Nichols" w:date="2019-02-15T14:18:00Z">
        <w:r w:rsidR="00B82966">
          <w:t xml:space="preserve"> </w:t>
        </w:r>
      </w:ins>
      <w:del w:id="1228" w:author="Carol Nichols" w:date="2019-02-15T14:18:00Z">
        <w:r w:rsidRPr="00AC1770" w:rsidDel="00B82966">
          <w:delText> </w:delText>
        </w:r>
      </w:del>
      <w:r w:rsidRPr="00AC1770">
        <w:rPr>
          <w:rStyle w:val="Literal"/>
        </w:rPr>
        <w:t>add_to_waitlist</w:t>
      </w:r>
      <w:del w:id="1229" w:author="Carol Nichols" w:date="2019-02-15T14:18:00Z">
        <w:r w:rsidRPr="00AC1770" w:rsidDel="00230E1F">
          <w:delText> </w:delText>
        </w:r>
      </w:del>
      <w:ins w:id="1230" w:author="Carol Nichols" w:date="2019-02-15T14:18:00Z">
        <w:r w:rsidR="00230E1F">
          <w:t xml:space="preserve"> </w:t>
        </w:r>
      </w:ins>
      <w:r w:rsidRPr="00AC1770">
        <w:t>function, every</w:t>
      </w:r>
      <w:r w:rsidR="00AC1770">
        <w:t xml:space="preserve"> </w:t>
      </w:r>
      <w:r w:rsidRPr="00AC1770">
        <w:t>time we wanted to call</w:t>
      </w:r>
      <w:ins w:id="1231" w:author="Carol Nichols" w:date="2019-02-15T14:18:00Z">
        <w:r w:rsidR="00AA4D49">
          <w:t xml:space="preserve"> </w:t>
        </w:r>
      </w:ins>
      <w:del w:id="1232" w:author="Carol Nichols" w:date="2019-02-15T14:18:00Z">
        <w:r w:rsidRPr="00AC1770" w:rsidDel="00096D65">
          <w:delText> </w:delText>
        </w:r>
      </w:del>
      <w:r w:rsidRPr="00AC1770">
        <w:rPr>
          <w:rStyle w:val="Literal"/>
        </w:rPr>
        <w:t>add_to_waitlist</w:t>
      </w:r>
      <w:del w:id="1233" w:author="Carol Nichols" w:date="2019-02-15T14:18:00Z">
        <w:r w:rsidRPr="00AC1770" w:rsidDel="00096D65">
          <w:delText> </w:delText>
        </w:r>
      </w:del>
      <w:ins w:id="1234" w:author="Carol Nichols" w:date="2019-02-15T14:18:00Z">
        <w:r w:rsidR="00096D65">
          <w:t xml:space="preserve"> </w:t>
        </w:r>
      </w:ins>
      <w:r w:rsidRPr="00AC1770">
        <w:t>we had to specify</w:t>
      </w:r>
      <w:ins w:id="1235" w:author="Carol Nichols" w:date="2019-02-15T14:18:00Z">
        <w:r w:rsidR="00501AB2">
          <w:t xml:space="preserve"> </w:t>
        </w:r>
      </w:ins>
      <w:del w:id="1236" w:author="Carol Nichols" w:date="2019-02-15T14:18:00Z">
        <w:r w:rsidRPr="00AC1770" w:rsidDel="00501AB2">
          <w:delText> </w:delText>
        </w:r>
      </w:del>
      <w:r w:rsidRPr="00AC1770">
        <w:rPr>
          <w:rStyle w:val="Literal"/>
        </w:rPr>
        <w:t>front_of_house</w:t>
      </w:r>
      <w:del w:id="1237" w:author="Carol Nichols" w:date="2019-02-15T14:18:00Z">
        <w:r w:rsidRPr="00AC1770" w:rsidDel="00AA1E88">
          <w:delText> </w:delText>
        </w:r>
      </w:del>
      <w:ins w:id="1238" w:author="Carol Nichols" w:date="2019-02-15T14:18:00Z">
        <w:r w:rsidR="00AA1E88">
          <w:t xml:space="preserve"> </w:t>
        </w:r>
      </w:ins>
      <w:r w:rsidRPr="00AC1770">
        <w:t>and</w:t>
      </w:r>
      <w:r w:rsidR="00AC1770">
        <w:t xml:space="preserve"> </w:t>
      </w:r>
      <w:r w:rsidRPr="00AC1770">
        <w:rPr>
          <w:rStyle w:val="Literal"/>
        </w:rPr>
        <w:t>hosting</w:t>
      </w:r>
      <w:del w:id="1239" w:author="Carol Nichols" w:date="2019-02-15T14:18:00Z">
        <w:r w:rsidRPr="00AC1770" w:rsidDel="00AF5AC7">
          <w:delText> </w:delText>
        </w:r>
      </w:del>
      <w:ins w:id="1240" w:author="Carol Nichols" w:date="2019-02-15T14:18:00Z">
        <w:r w:rsidR="00AF5AC7">
          <w:t xml:space="preserve"> </w:t>
        </w:r>
      </w:ins>
      <w:r w:rsidRPr="00AC1770">
        <w:t xml:space="preserve">too. </w:t>
      </w:r>
      <w:del w:id="1241" w:author="AnneMarieW" w:date="2019-02-13T13:52:00Z">
        <w:r w:rsidRPr="00AC1770" w:rsidDel="001A484D">
          <w:delText>Lucki</w:delText>
        </w:r>
      </w:del>
      <w:ins w:id="1242" w:author="AnneMarieW" w:date="2019-02-13T13:52:00Z">
        <w:r w:rsidR="001A484D">
          <w:t>Fortunate</w:t>
        </w:r>
      </w:ins>
      <w:r w:rsidRPr="00AC1770">
        <w:t>ly, there’s a way to simplify this process. We can bring a</w:t>
      </w:r>
      <w:r w:rsidR="00AC1770">
        <w:t xml:space="preserve"> </w:t>
      </w:r>
      <w:r w:rsidRPr="00AC1770">
        <w:t>path into a scope once and then call the items in that path as if they’re local</w:t>
      </w:r>
      <w:r w:rsidR="00AC1770">
        <w:t xml:space="preserve"> </w:t>
      </w:r>
      <w:r w:rsidRPr="00AC1770">
        <w:t>items with the</w:t>
      </w:r>
      <w:ins w:id="1243" w:author="Carol Nichols" w:date="2019-02-15T14:18:00Z">
        <w:r w:rsidR="0007627D">
          <w:t xml:space="preserve"> </w:t>
        </w:r>
      </w:ins>
      <w:del w:id="1244" w:author="Carol Nichols" w:date="2019-02-15T14:18:00Z">
        <w:r w:rsidRPr="00AC1770" w:rsidDel="0007627D">
          <w:delText> </w:delText>
        </w:r>
      </w:del>
      <w:r w:rsidRPr="00AC1770">
        <w:rPr>
          <w:rStyle w:val="Literal"/>
        </w:rPr>
        <w:t>use</w:t>
      </w:r>
      <w:del w:id="1245" w:author="Carol Nichols" w:date="2019-02-15T14:19:00Z">
        <w:r w:rsidDel="004D365E">
          <w:delText> </w:delText>
        </w:r>
      </w:del>
      <w:ins w:id="1246" w:author="Carol Nichols" w:date="2019-02-15T14:19:00Z">
        <w:r w:rsidR="004D365E">
          <w:t xml:space="preserve"> </w:t>
        </w:r>
      </w:ins>
      <w:r>
        <w:t>keyword.</w:t>
      </w:r>
    </w:p>
    <w:p w14:paraId="01A54785" w14:textId="19A101D4" w:rsidR="003F4E38" w:rsidRDefault="003F4E38" w:rsidP="006B039B">
      <w:pPr>
        <w:pStyle w:val="Body"/>
      </w:pPr>
      <w:r>
        <w:t>In Listing 7-11, we bring the</w:t>
      </w:r>
      <w:ins w:id="1247" w:author="Carol Nichols" w:date="2019-02-15T14:19:00Z">
        <w:r w:rsidR="00B35685">
          <w:t xml:space="preserve"> </w:t>
        </w:r>
      </w:ins>
      <w:del w:id="1248" w:author="Carol Nichols" w:date="2019-02-15T14:19:00Z">
        <w:r w:rsidDel="00B35685">
          <w:delText> </w:delText>
        </w:r>
      </w:del>
      <w:proofErr w:type="gramStart"/>
      <w:r w:rsidRPr="00AC1770">
        <w:rPr>
          <w:rStyle w:val="Literal"/>
        </w:rPr>
        <w:t>crate::</w:t>
      </w:r>
      <w:proofErr w:type="gramEnd"/>
      <w:r w:rsidRPr="00AC1770">
        <w:rPr>
          <w:rStyle w:val="Literal"/>
        </w:rPr>
        <w:t>front_of_house::hosting</w:t>
      </w:r>
      <w:del w:id="1249" w:author="Carol Nichols" w:date="2019-02-15T14:19:00Z">
        <w:r w:rsidRPr="00AC1770" w:rsidDel="00D90C21">
          <w:delText> </w:delText>
        </w:r>
      </w:del>
      <w:ins w:id="1250" w:author="Carol Nichols" w:date="2019-02-15T14:19:00Z">
        <w:r w:rsidR="00D90C21">
          <w:t xml:space="preserve"> </w:t>
        </w:r>
      </w:ins>
      <w:r w:rsidRPr="00AC1770">
        <w:t>module into the</w:t>
      </w:r>
      <w:r w:rsidR="00AC1770">
        <w:t xml:space="preserve"> </w:t>
      </w:r>
      <w:r w:rsidRPr="00AC1770">
        <w:t>scope of the</w:t>
      </w:r>
      <w:ins w:id="1251" w:author="Carol Nichols" w:date="2019-02-15T14:19:00Z">
        <w:r w:rsidR="00642F27">
          <w:t xml:space="preserve"> </w:t>
        </w:r>
      </w:ins>
      <w:del w:id="1252" w:author="Carol Nichols" w:date="2019-02-15T14:19:00Z">
        <w:r w:rsidRPr="00AC1770" w:rsidDel="00642F27">
          <w:delText> </w:delText>
        </w:r>
      </w:del>
      <w:r w:rsidRPr="00AC1770">
        <w:rPr>
          <w:rStyle w:val="Literal"/>
        </w:rPr>
        <w:t>eat_at_restaurant</w:t>
      </w:r>
      <w:del w:id="1253" w:author="Carol Nichols" w:date="2019-02-15T14:19:00Z">
        <w:r w:rsidRPr="00AC1770" w:rsidDel="00DA6D1F">
          <w:delText> </w:delText>
        </w:r>
      </w:del>
      <w:ins w:id="1254" w:author="Carol Nichols" w:date="2019-02-15T14:19:00Z">
        <w:r w:rsidR="00DA6D1F">
          <w:t xml:space="preserve"> </w:t>
        </w:r>
      </w:ins>
      <w:r w:rsidRPr="00AC1770">
        <w:t xml:space="preserve">function so </w:t>
      </w:r>
      <w:del w:id="1255" w:author="AnneMarieW" w:date="2019-02-13T13:53:00Z">
        <w:r w:rsidRPr="00AC1770" w:rsidDel="001A484D">
          <w:delText xml:space="preserve">that </w:delText>
        </w:r>
      </w:del>
      <w:r w:rsidRPr="00AC1770">
        <w:t>we only have to specify</w:t>
      </w:r>
      <w:r w:rsidR="00AC1770">
        <w:t xml:space="preserve"> </w:t>
      </w:r>
      <w:r w:rsidRPr="00AC1770">
        <w:rPr>
          <w:rStyle w:val="Literal"/>
        </w:rPr>
        <w:t>hosting::add_to_waitlist</w:t>
      </w:r>
      <w:del w:id="1256" w:author="Carol Nichols" w:date="2019-02-15T14:19:00Z">
        <w:r w:rsidRPr="00AC1770" w:rsidDel="00A85427">
          <w:delText> </w:delText>
        </w:r>
      </w:del>
      <w:ins w:id="1257" w:author="Carol Nichols" w:date="2019-02-15T14:19:00Z">
        <w:r w:rsidR="00A85427">
          <w:t xml:space="preserve"> </w:t>
        </w:r>
      </w:ins>
      <w:r w:rsidRPr="00AC1770">
        <w:t>to call the</w:t>
      </w:r>
      <w:ins w:id="1258" w:author="Carol Nichols" w:date="2019-02-15T14:19:00Z">
        <w:r w:rsidR="00B523D5">
          <w:t xml:space="preserve"> </w:t>
        </w:r>
      </w:ins>
      <w:del w:id="1259" w:author="Carol Nichols" w:date="2019-02-15T14:19:00Z">
        <w:r w:rsidRPr="00AC1770" w:rsidDel="00B523D5">
          <w:delText> </w:delText>
        </w:r>
      </w:del>
      <w:r w:rsidRPr="00AC1770">
        <w:rPr>
          <w:rStyle w:val="Literal"/>
        </w:rPr>
        <w:t>add_to_waitlist</w:t>
      </w:r>
      <w:del w:id="1260" w:author="Carol Nichols" w:date="2019-02-15T14:19:00Z">
        <w:r w:rsidRPr="00AC1770" w:rsidDel="007524C7">
          <w:delText> </w:delText>
        </w:r>
      </w:del>
      <w:ins w:id="1261" w:author="Carol Nichols" w:date="2019-02-15T14:19:00Z">
        <w:r w:rsidR="007524C7">
          <w:t xml:space="preserve"> </w:t>
        </w:r>
      </w:ins>
      <w:r w:rsidRPr="00AC1770">
        <w:t>function in</w:t>
      </w:r>
      <w:r w:rsidR="00AC1770">
        <w:t xml:space="preserve"> </w:t>
      </w:r>
      <w:r w:rsidRPr="00AC1770">
        <w:rPr>
          <w:rStyle w:val="Literal"/>
        </w:rPr>
        <w:t>eat_at_restaurant</w:t>
      </w:r>
      <w:r>
        <w:t>.</w:t>
      </w:r>
    </w:p>
    <w:p w14:paraId="3CB56E84" w14:textId="77777777" w:rsidR="003F4E38" w:rsidRDefault="003F4E38" w:rsidP="00AC1770">
      <w:pPr>
        <w:pStyle w:val="ProductionDirective"/>
      </w:pPr>
      <w:r>
        <w:t>Filename: src/lib.rs</w:t>
      </w:r>
    </w:p>
    <w:p w14:paraId="175D9673" w14:textId="77777777" w:rsidR="003F4E38" w:rsidRPr="00AC1770" w:rsidRDefault="003F4E38" w:rsidP="00AC1770">
      <w:pPr>
        <w:pStyle w:val="CodeA"/>
      </w:pPr>
      <w:r w:rsidRPr="00AC1770">
        <w:t>mod front_of_house {</w:t>
      </w:r>
    </w:p>
    <w:p w14:paraId="7C616635" w14:textId="77777777" w:rsidR="003F4E38" w:rsidRPr="00AC1770" w:rsidRDefault="003F4E38" w:rsidP="00AC1770">
      <w:pPr>
        <w:pStyle w:val="CodeB"/>
      </w:pPr>
      <w:r w:rsidRPr="00AC1770">
        <w:t xml:space="preserve">    pub mod hosting {</w:t>
      </w:r>
    </w:p>
    <w:p w14:paraId="3F9AF471" w14:textId="77777777" w:rsidR="003F4E38" w:rsidRPr="00AC1770" w:rsidRDefault="003F4E38" w:rsidP="00AC1770">
      <w:pPr>
        <w:pStyle w:val="CodeB"/>
      </w:pPr>
      <w:r w:rsidRPr="00AC1770">
        <w:t xml:space="preserve">        pub fn add_to_waitlist() {}</w:t>
      </w:r>
    </w:p>
    <w:p w14:paraId="36A07030" w14:textId="77777777" w:rsidR="003F4E38" w:rsidRPr="00AC1770" w:rsidRDefault="003F4E38" w:rsidP="00AC1770">
      <w:pPr>
        <w:pStyle w:val="CodeB"/>
      </w:pPr>
      <w:r w:rsidRPr="00AC1770">
        <w:t xml:space="preserve">    }</w:t>
      </w:r>
    </w:p>
    <w:p w14:paraId="43FCB2CF" w14:textId="77777777" w:rsidR="003F4E38" w:rsidRPr="00AC1770" w:rsidRDefault="003F4E38" w:rsidP="00AC1770">
      <w:pPr>
        <w:pStyle w:val="CodeB"/>
      </w:pPr>
      <w:r w:rsidRPr="00AC1770">
        <w:t>}</w:t>
      </w:r>
    </w:p>
    <w:p w14:paraId="50649314" w14:textId="77777777" w:rsidR="003F4E38" w:rsidRPr="00AC1770" w:rsidRDefault="003F4E38" w:rsidP="00AC1770">
      <w:pPr>
        <w:pStyle w:val="CodeB"/>
      </w:pPr>
    </w:p>
    <w:p w14:paraId="3D6B44FA" w14:textId="77777777" w:rsidR="003F4E38" w:rsidRPr="00AC1770" w:rsidRDefault="003F4E38" w:rsidP="00AC1770">
      <w:pPr>
        <w:pStyle w:val="CodeB"/>
      </w:pPr>
      <w:r w:rsidRPr="00AC1770">
        <w:t>use crate::front_of_house::hosting;</w:t>
      </w:r>
    </w:p>
    <w:p w14:paraId="5741F513" w14:textId="77777777" w:rsidR="003F4E38" w:rsidRPr="00AC1770" w:rsidRDefault="003F4E38" w:rsidP="00AC1770">
      <w:pPr>
        <w:pStyle w:val="CodeB"/>
      </w:pPr>
    </w:p>
    <w:p w14:paraId="1863B3F8" w14:textId="77777777" w:rsidR="003F4E38" w:rsidRPr="00AC1770" w:rsidRDefault="003F4E38" w:rsidP="00AC1770">
      <w:pPr>
        <w:pStyle w:val="CodeB"/>
      </w:pPr>
      <w:r w:rsidRPr="00AC1770">
        <w:t>pub fn eat_at_restaurant() {</w:t>
      </w:r>
    </w:p>
    <w:p w14:paraId="43FBF14F" w14:textId="77777777" w:rsidR="003F4E38" w:rsidRPr="00AC1770" w:rsidRDefault="003F4E38" w:rsidP="00AC1770">
      <w:pPr>
        <w:pStyle w:val="CodeB"/>
      </w:pPr>
      <w:r w:rsidRPr="00AC1770">
        <w:t xml:space="preserve">    hosting::add_to_waitlist();</w:t>
      </w:r>
    </w:p>
    <w:p w14:paraId="336530BA" w14:textId="77777777" w:rsidR="003F4E38" w:rsidRPr="00AC1770" w:rsidRDefault="003F4E38" w:rsidP="00AC1770">
      <w:pPr>
        <w:pStyle w:val="CodeB"/>
      </w:pPr>
      <w:r w:rsidRPr="00AC1770">
        <w:t xml:space="preserve">    hosting::add_to_waitlist();</w:t>
      </w:r>
    </w:p>
    <w:p w14:paraId="4C0B1EEB" w14:textId="77777777" w:rsidR="003F4E38" w:rsidRPr="00AC1770" w:rsidRDefault="003F4E38" w:rsidP="00AC1770">
      <w:pPr>
        <w:pStyle w:val="CodeB"/>
      </w:pPr>
      <w:r w:rsidRPr="00AC1770">
        <w:t xml:space="preserve">    hosting::add_to_waitlist();</w:t>
      </w:r>
    </w:p>
    <w:p w14:paraId="61AE04EC" w14:textId="77777777" w:rsidR="003F4E38" w:rsidRPr="006B039B" w:rsidRDefault="003F4E38" w:rsidP="00AC1770">
      <w:pPr>
        <w:pStyle w:val="CodeC"/>
      </w:pPr>
      <w:r w:rsidRPr="006B039B">
        <w:t>}</w:t>
      </w:r>
    </w:p>
    <w:p w14:paraId="6BFFAC9F" w14:textId="00190390" w:rsidR="003F4E38" w:rsidRDefault="003F4E38" w:rsidP="00AC1770">
      <w:pPr>
        <w:pStyle w:val="Listing"/>
      </w:pPr>
      <w:r w:rsidRPr="00AC1770">
        <w:t>Listing 7-11: Bringing a module into scope with</w:t>
      </w:r>
      <w:ins w:id="1262" w:author="Carol Nichols" w:date="2019-02-15T14:19:00Z">
        <w:r w:rsidR="00C04DD1">
          <w:t xml:space="preserve"> </w:t>
        </w:r>
      </w:ins>
      <w:del w:id="1263" w:author="Carol Nichols" w:date="2019-02-15T14:19:00Z">
        <w:r w:rsidRPr="00AC1770" w:rsidDel="00C04DD1">
          <w:delText> </w:delText>
        </w:r>
      </w:del>
      <w:r w:rsidRPr="001A484D">
        <w:rPr>
          <w:rStyle w:val="LiteralCaption"/>
          <w:rPrChange w:id="1264" w:author="AnneMarieW" w:date="2019-02-13T13:53:00Z">
            <w:rPr>
              <w:rStyle w:val="Literal"/>
            </w:rPr>
          </w:rPrChange>
        </w:rPr>
        <w:t>use</w:t>
      </w:r>
    </w:p>
    <w:p w14:paraId="4A8E3643" w14:textId="67484A54" w:rsidR="003F4E38" w:rsidRDefault="003F4E38" w:rsidP="006B039B">
      <w:pPr>
        <w:pStyle w:val="Body"/>
      </w:pPr>
      <w:r>
        <w:t>Adding</w:t>
      </w:r>
      <w:ins w:id="1265" w:author="Carol Nichols" w:date="2019-02-15T14:19:00Z">
        <w:r w:rsidR="00FE5FF0">
          <w:t xml:space="preserve"> </w:t>
        </w:r>
      </w:ins>
      <w:del w:id="1266" w:author="Carol Nichols" w:date="2019-02-15T14:19:00Z">
        <w:r w:rsidDel="00FE5FF0">
          <w:delText> </w:delText>
        </w:r>
      </w:del>
      <w:r w:rsidRPr="00AC1770">
        <w:rPr>
          <w:rStyle w:val="Literal"/>
        </w:rPr>
        <w:t>use</w:t>
      </w:r>
      <w:del w:id="1267" w:author="Carol Nichols" w:date="2019-02-15T14:19:00Z">
        <w:r w:rsidRPr="00AC1770" w:rsidDel="00A36536">
          <w:delText> </w:delText>
        </w:r>
      </w:del>
      <w:ins w:id="1268" w:author="Carol Nichols" w:date="2019-02-15T14:19:00Z">
        <w:r w:rsidR="00A36536">
          <w:t xml:space="preserve"> </w:t>
        </w:r>
      </w:ins>
      <w:r w:rsidRPr="00AC1770">
        <w:t>and a path in a scope is similar to creating a symbolic link in</w:t>
      </w:r>
      <w:r w:rsidR="00AC1770">
        <w:t xml:space="preserve"> </w:t>
      </w:r>
      <w:r w:rsidRPr="00AC1770">
        <w:t>the filesystem. By adding</w:t>
      </w:r>
      <w:ins w:id="1269" w:author="Carol Nichols" w:date="2019-02-15T14:19:00Z">
        <w:r w:rsidR="00A40D8A">
          <w:t xml:space="preserve"> </w:t>
        </w:r>
      </w:ins>
      <w:del w:id="1270" w:author="Carol Nichols" w:date="2019-02-15T14:19:00Z">
        <w:r w:rsidRPr="00AC1770" w:rsidDel="00A40D8A">
          <w:delText> </w:delText>
        </w:r>
      </w:del>
      <w:r w:rsidRPr="00AC1770">
        <w:rPr>
          <w:rStyle w:val="Literal"/>
        </w:rPr>
        <w:t xml:space="preserve">use </w:t>
      </w:r>
      <w:proofErr w:type="gramStart"/>
      <w:r w:rsidRPr="00AC1770">
        <w:rPr>
          <w:rStyle w:val="Literal"/>
        </w:rPr>
        <w:t>crate::</w:t>
      </w:r>
      <w:proofErr w:type="gramEnd"/>
      <w:r w:rsidRPr="00AC1770">
        <w:rPr>
          <w:rStyle w:val="Literal"/>
        </w:rPr>
        <w:t>front_of_house::hosting</w:t>
      </w:r>
      <w:del w:id="1271" w:author="Carol Nichols" w:date="2019-02-15T14:20:00Z">
        <w:r w:rsidRPr="00AC1770" w:rsidDel="00746715">
          <w:delText> </w:delText>
        </w:r>
      </w:del>
      <w:ins w:id="1272" w:author="Carol Nichols" w:date="2019-02-15T14:19:00Z">
        <w:r w:rsidR="00746715">
          <w:t xml:space="preserve"> </w:t>
        </w:r>
      </w:ins>
      <w:r w:rsidRPr="00AC1770">
        <w:t>in the crate</w:t>
      </w:r>
      <w:r w:rsidR="00AC1770">
        <w:t xml:space="preserve"> </w:t>
      </w:r>
      <w:r w:rsidRPr="00AC1770">
        <w:t>root,</w:t>
      </w:r>
      <w:ins w:id="1273" w:author="Carol Nichols" w:date="2019-02-15T14:20:00Z">
        <w:r w:rsidR="00575D3D">
          <w:t xml:space="preserve"> </w:t>
        </w:r>
      </w:ins>
      <w:del w:id="1274" w:author="Carol Nichols" w:date="2019-02-15T14:20:00Z">
        <w:r w:rsidRPr="00AC1770" w:rsidDel="00575D3D">
          <w:delText> </w:delText>
        </w:r>
      </w:del>
      <w:r w:rsidRPr="00AC1770">
        <w:rPr>
          <w:rStyle w:val="Literal"/>
        </w:rPr>
        <w:t>hosting</w:t>
      </w:r>
      <w:del w:id="1275" w:author="Carol Nichols" w:date="2019-02-15T14:20:00Z">
        <w:r w:rsidRPr="00AC1770" w:rsidDel="00601DC1">
          <w:delText> </w:delText>
        </w:r>
      </w:del>
      <w:ins w:id="1276" w:author="Carol Nichols" w:date="2019-02-15T14:20:00Z">
        <w:r w:rsidR="00601DC1">
          <w:t xml:space="preserve"> </w:t>
        </w:r>
      </w:ins>
      <w:r w:rsidRPr="00AC1770">
        <w:t xml:space="preserve">is now a valid name in that scope, just as </w:t>
      </w:r>
      <w:del w:id="1277" w:author="AnneMarieW" w:date="2019-02-13T13:54:00Z">
        <w:r w:rsidRPr="00AC1770" w:rsidDel="001A484D">
          <w:delText>if</w:delText>
        </w:r>
      </w:del>
      <w:ins w:id="1278" w:author="AnneMarieW" w:date="2019-02-13T13:54:00Z">
        <w:r w:rsidR="001A484D">
          <w:t>though</w:t>
        </w:r>
      </w:ins>
      <w:r w:rsidRPr="00AC1770">
        <w:t xml:space="preserve"> the</w:t>
      </w:r>
      <w:ins w:id="1279" w:author="Carol Nichols" w:date="2019-02-15T14:20:00Z">
        <w:r w:rsidR="0059273F">
          <w:t xml:space="preserve"> </w:t>
        </w:r>
      </w:ins>
      <w:del w:id="1280" w:author="Carol Nichols" w:date="2019-02-15T14:20:00Z">
        <w:r w:rsidRPr="00AC1770" w:rsidDel="0059273F">
          <w:delText> </w:delText>
        </w:r>
      </w:del>
      <w:r w:rsidRPr="00AC1770">
        <w:rPr>
          <w:rStyle w:val="Literal"/>
        </w:rPr>
        <w:t>hosting</w:t>
      </w:r>
      <w:r w:rsidR="00AC1770">
        <w:t xml:space="preserve"> </w:t>
      </w:r>
      <w:r w:rsidRPr="00AC1770">
        <w:t>module had been defined in the crate root. Paths brought into scope with</w:t>
      </w:r>
      <w:ins w:id="1281" w:author="Carol Nichols" w:date="2019-02-15T14:20:00Z">
        <w:r w:rsidR="004C6784">
          <w:t xml:space="preserve"> </w:t>
        </w:r>
      </w:ins>
      <w:del w:id="1282" w:author="Carol Nichols" w:date="2019-02-15T14:20:00Z">
        <w:r w:rsidRPr="00AC1770" w:rsidDel="004C6784">
          <w:delText> </w:delText>
        </w:r>
      </w:del>
      <w:r w:rsidRPr="00AC1770">
        <w:rPr>
          <w:rStyle w:val="Literal"/>
        </w:rPr>
        <w:t>use</w:t>
      </w:r>
      <w:r w:rsidR="00AC1770">
        <w:t xml:space="preserve"> </w:t>
      </w:r>
      <w:r>
        <w:t>also check privacy, like any other paths.</w:t>
      </w:r>
    </w:p>
    <w:p w14:paraId="4CC494C3" w14:textId="136972A1" w:rsidR="003F4E38" w:rsidRDefault="003F4E38" w:rsidP="006B039B">
      <w:pPr>
        <w:pStyle w:val="Body"/>
      </w:pPr>
      <w:r>
        <w:lastRenderedPageBreak/>
        <w:t>Specifying a relative path with</w:t>
      </w:r>
      <w:ins w:id="1283" w:author="Carol Nichols" w:date="2019-02-15T14:20:00Z">
        <w:r w:rsidR="00DE7F22">
          <w:t xml:space="preserve"> </w:t>
        </w:r>
      </w:ins>
      <w:del w:id="1284" w:author="Carol Nichols" w:date="2019-02-15T14:20:00Z">
        <w:r w:rsidDel="00DE7F22">
          <w:delText> </w:delText>
        </w:r>
      </w:del>
      <w:r w:rsidRPr="00AC1770">
        <w:rPr>
          <w:rStyle w:val="Literal"/>
        </w:rPr>
        <w:t>use</w:t>
      </w:r>
      <w:del w:id="1285" w:author="Carol Nichols" w:date="2019-02-15T14:20:00Z">
        <w:r w:rsidRPr="00AC1770" w:rsidDel="00735F71">
          <w:delText> </w:delText>
        </w:r>
      </w:del>
      <w:ins w:id="1286" w:author="Carol Nichols" w:date="2019-02-15T14:20:00Z">
        <w:r w:rsidR="00735F71">
          <w:t xml:space="preserve"> </w:t>
        </w:r>
      </w:ins>
      <w:r w:rsidRPr="00AC1770">
        <w:t>is slightly different. Instead of</w:t>
      </w:r>
      <w:r w:rsidR="00AC1770">
        <w:t xml:space="preserve"> </w:t>
      </w:r>
      <w:r w:rsidRPr="00AC1770">
        <w:t xml:space="preserve">starting from a name in the current scope, </w:t>
      </w:r>
      <w:del w:id="1287" w:author="AnneMarieW" w:date="2019-02-13T13:54:00Z">
        <w:r w:rsidRPr="00AC1770" w:rsidDel="001A484D">
          <w:delText>you</w:delText>
        </w:r>
      </w:del>
      <w:ins w:id="1288" w:author="AnneMarieW" w:date="2019-02-13T13:54:00Z">
        <w:r w:rsidR="001A484D">
          <w:t>we</w:t>
        </w:r>
      </w:ins>
      <w:r w:rsidRPr="00AC1770">
        <w:t xml:space="preserve"> must start the path given to</w:t>
      </w:r>
      <w:r w:rsidR="00AC1770">
        <w:t xml:space="preserve"> </w:t>
      </w:r>
      <w:r w:rsidRPr="00AC1770">
        <w:rPr>
          <w:rStyle w:val="Literal"/>
        </w:rPr>
        <w:t>use</w:t>
      </w:r>
      <w:del w:id="1289" w:author="Carol Nichols" w:date="2019-02-15T14:20:00Z">
        <w:r w:rsidRPr="00AC1770" w:rsidDel="008D521A">
          <w:delText> </w:delText>
        </w:r>
      </w:del>
      <w:ins w:id="1290" w:author="Carol Nichols" w:date="2019-02-15T14:20:00Z">
        <w:r w:rsidR="008D521A">
          <w:t xml:space="preserve"> </w:t>
        </w:r>
      </w:ins>
      <w:r w:rsidRPr="00AC1770">
        <w:t>with the keyword</w:t>
      </w:r>
      <w:ins w:id="1291" w:author="Carol Nichols" w:date="2019-02-15T14:20:00Z">
        <w:r w:rsidR="00866501">
          <w:t xml:space="preserve"> </w:t>
        </w:r>
      </w:ins>
      <w:del w:id="1292" w:author="Carol Nichols" w:date="2019-02-15T14:20:00Z">
        <w:r w:rsidRPr="00AC1770" w:rsidDel="00866501">
          <w:delText> </w:delText>
        </w:r>
      </w:del>
      <w:r w:rsidRPr="00AC1770">
        <w:rPr>
          <w:rStyle w:val="Literal"/>
        </w:rPr>
        <w:t>self</w:t>
      </w:r>
      <w:r>
        <w:t>. Listing 7-12 shows how to specify a relative</w:t>
      </w:r>
      <w:r w:rsidR="00AC1770">
        <w:t xml:space="preserve"> </w:t>
      </w:r>
      <w:r>
        <w:t>path to get the same behavior as Listing 7-11.</w:t>
      </w:r>
    </w:p>
    <w:p w14:paraId="2C8BD050" w14:textId="77777777" w:rsidR="003F4E38" w:rsidRDefault="003F4E38" w:rsidP="00AC1770">
      <w:pPr>
        <w:pStyle w:val="ProductionDirective"/>
      </w:pPr>
      <w:r>
        <w:t>Filename: src/lib.rs</w:t>
      </w:r>
    </w:p>
    <w:p w14:paraId="0AC34DE1" w14:textId="77777777" w:rsidR="003F4E38" w:rsidRPr="00AC1770" w:rsidRDefault="003F4E38" w:rsidP="00AC1770">
      <w:pPr>
        <w:pStyle w:val="CodeA"/>
      </w:pPr>
      <w:r w:rsidRPr="00AC1770">
        <w:t>mod front_of_house {</w:t>
      </w:r>
    </w:p>
    <w:p w14:paraId="018F68CA" w14:textId="77777777" w:rsidR="003F4E38" w:rsidRPr="00AC1770" w:rsidRDefault="003F4E38" w:rsidP="00AC1770">
      <w:pPr>
        <w:pStyle w:val="CodeB"/>
      </w:pPr>
      <w:r w:rsidRPr="00AC1770">
        <w:t xml:space="preserve">    pub mod hosting {</w:t>
      </w:r>
    </w:p>
    <w:p w14:paraId="75B3BBC3" w14:textId="77777777" w:rsidR="003F4E38" w:rsidRPr="00AC1770" w:rsidRDefault="003F4E38" w:rsidP="00AC1770">
      <w:pPr>
        <w:pStyle w:val="CodeB"/>
      </w:pPr>
      <w:r w:rsidRPr="00AC1770">
        <w:t xml:space="preserve">        pub fn add_to_waitlist() {}</w:t>
      </w:r>
    </w:p>
    <w:p w14:paraId="0B371265" w14:textId="77777777" w:rsidR="003F4E38" w:rsidRPr="00AC1770" w:rsidRDefault="003F4E38" w:rsidP="00AC1770">
      <w:pPr>
        <w:pStyle w:val="CodeB"/>
      </w:pPr>
      <w:r w:rsidRPr="00AC1770">
        <w:t xml:space="preserve">    }</w:t>
      </w:r>
    </w:p>
    <w:p w14:paraId="5AC95095" w14:textId="77777777" w:rsidR="003F4E38" w:rsidRPr="00AC1770" w:rsidRDefault="003F4E38" w:rsidP="00AC1770">
      <w:pPr>
        <w:pStyle w:val="CodeB"/>
      </w:pPr>
      <w:r w:rsidRPr="00AC1770">
        <w:t>}</w:t>
      </w:r>
    </w:p>
    <w:p w14:paraId="78253E31" w14:textId="77777777" w:rsidR="003F4E38" w:rsidRPr="00AC1770" w:rsidRDefault="003F4E38" w:rsidP="00AC1770">
      <w:pPr>
        <w:pStyle w:val="CodeB"/>
      </w:pPr>
    </w:p>
    <w:p w14:paraId="47CFC461" w14:textId="77777777" w:rsidR="003F4E38" w:rsidRPr="00AC1770" w:rsidRDefault="003F4E38" w:rsidP="00AC1770">
      <w:pPr>
        <w:pStyle w:val="CodeB"/>
      </w:pPr>
      <w:r w:rsidRPr="00AC1770">
        <w:t>use self::front_of_house::hosting;</w:t>
      </w:r>
    </w:p>
    <w:p w14:paraId="08AD8A58" w14:textId="77777777" w:rsidR="003F4E38" w:rsidRPr="00AC1770" w:rsidRDefault="003F4E38" w:rsidP="00AC1770">
      <w:pPr>
        <w:pStyle w:val="CodeB"/>
      </w:pPr>
    </w:p>
    <w:p w14:paraId="04A101ED" w14:textId="77777777" w:rsidR="003F4E38" w:rsidRPr="00AC1770" w:rsidRDefault="003F4E38" w:rsidP="00AC1770">
      <w:pPr>
        <w:pStyle w:val="CodeB"/>
      </w:pPr>
      <w:r w:rsidRPr="00AC1770">
        <w:t>pub fn eat_at_restaurant() {</w:t>
      </w:r>
    </w:p>
    <w:p w14:paraId="2FD39E2A" w14:textId="77777777" w:rsidR="003F4E38" w:rsidRPr="00AC1770" w:rsidRDefault="003F4E38" w:rsidP="00AC1770">
      <w:pPr>
        <w:pStyle w:val="CodeB"/>
      </w:pPr>
      <w:r w:rsidRPr="00AC1770">
        <w:t xml:space="preserve">    hosting::add_to_waitlist();</w:t>
      </w:r>
    </w:p>
    <w:p w14:paraId="64678C85" w14:textId="77777777" w:rsidR="003F4E38" w:rsidRPr="00AC1770" w:rsidRDefault="003F4E38" w:rsidP="00AC1770">
      <w:pPr>
        <w:pStyle w:val="CodeB"/>
      </w:pPr>
      <w:r w:rsidRPr="00AC1770">
        <w:t xml:space="preserve">    hosting::add_to_waitlist();</w:t>
      </w:r>
    </w:p>
    <w:p w14:paraId="7386AD4B" w14:textId="77777777" w:rsidR="003F4E38" w:rsidRPr="00AC1770" w:rsidRDefault="003F4E38" w:rsidP="00AC1770">
      <w:pPr>
        <w:pStyle w:val="CodeB"/>
      </w:pPr>
      <w:r w:rsidRPr="00AC1770">
        <w:t xml:space="preserve">    hosting::add_to_waitlist();</w:t>
      </w:r>
    </w:p>
    <w:p w14:paraId="10B3146E" w14:textId="77777777" w:rsidR="003F4E38" w:rsidRPr="006B039B" w:rsidRDefault="003F4E38" w:rsidP="00AC1770">
      <w:pPr>
        <w:pStyle w:val="CodeC"/>
      </w:pPr>
      <w:r w:rsidRPr="006B039B">
        <w:t>}</w:t>
      </w:r>
    </w:p>
    <w:p w14:paraId="41236EF1" w14:textId="47FA4331" w:rsidR="003F4E38" w:rsidRDefault="003F4E38" w:rsidP="00AC1770">
      <w:pPr>
        <w:pStyle w:val="Listing"/>
      </w:pPr>
      <w:r w:rsidRPr="00AC1770">
        <w:t>Listing 7-12: Bringing a module into scope with</w:t>
      </w:r>
      <w:ins w:id="1293" w:author="Carol Nichols" w:date="2019-02-15T14:20:00Z">
        <w:r w:rsidR="00312957">
          <w:t xml:space="preserve"> </w:t>
        </w:r>
      </w:ins>
      <w:del w:id="1294" w:author="Carol Nichols" w:date="2019-02-15T14:20:00Z">
        <w:r w:rsidRPr="00AC1770" w:rsidDel="00312957">
          <w:delText> </w:delText>
        </w:r>
      </w:del>
      <w:r w:rsidRPr="005058AD">
        <w:rPr>
          <w:rStyle w:val="LiteralCaption"/>
          <w:rPrChange w:id="1295" w:author="AnneMarieW" w:date="2019-02-13T13:54:00Z">
            <w:rPr>
              <w:rStyle w:val="Literal"/>
            </w:rPr>
          </w:rPrChange>
        </w:rPr>
        <w:t>use</w:t>
      </w:r>
      <w:del w:id="1296" w:author="Carol Nichols" w:date="2019-02-15T14:20:00Z">
        <w:r w:rsidRPr="00AC1770" w:rsidDel="008F5DA3">
          <w:delText> </w:delText>
        </w:r>
      </w:del>
      <w:ins w:id="1297" w:author="Carol Nichols" w:date="2019-02-15T14:20:00Z">
        <w:r w:rsidR="008F5DA3">
          <w:t xml:space="preserve"> </w:t>
        </w:r>
      </w:ins>
      <w:r w:rsidRPr="00AC1770">
        <w:t>and a relative path</w:t>
      </w:r>
      <w:r w:rsidR="00AC1770">
        <w:t xml:space="preserve"> </w:t>
      </w:r>
      <w:r w:rsidRPr="00AC1770">
        <w:t>starting with</w:t>
      </w:r>
      <w:ins w:id="1298" w:author="Carol Nichols" w:date="2019-02-15T14:20:00Z">
        <w:r w:rsidR="00F53EBC">
          <w:t xml:space="preserve"> </w:t>
        </w:r>
      </w:ins>
      <w:del w:id="1299" w:author="Carol Nichols" w:date="2019-02-15T14:21:00Z">
        <w:r w:rsidRPr="00AC1770" w:rsidDel="00F53EBC">
          <w:delText> </w:delText>
        </w:r>
      </w:del>
      <w:r w:rsidRPr="005058AD">
        <w:rPr>
          <w:rStyle w:val="LiteralCaption"/>
          <w:rPrChange w:id="1300" w:author="AnneMarieW" w:date="2019-02-13T13:54:00Z">
            <w:rPr>
              <w:rStyle w:val="Literal"/>
            </w:rPr>
          </w:rPrChange>
        </w:rPr>
        <w:t>self</w:t>
      </w:r>
    </w:p>
    <w:p w14:paraId="0763E91F" w14:textId="3059E1B4" w:rsidR="003F4E38" w:rsidRDefault="003F4E38" w:rsidP="006B039B">
      <w:pPr>
        <w:pStyle w:val="Body"/>
      </w:pPr>
      <w:r>
        <w:t>Note that using</w:t>
      </w:r>
      <w:ins w:id="1301" w:author="Carol Nichols" w:date="2019-02-15T14:21:00Z">
        <w:r w:rsidR="00D450ED">
          <w:t xml:space="preserve"> </w:t>
        </w:r>
      </w:ins>
      <w:del w:id="1302" w:author="Carol Nichols" w:date="2019-02-15T14:21:00Z">
        <w:r w:rsidDel="00D450ED">
          <w:delText> </w:delText>
        </w:r>
      </w:del>
      <w:r w:rsidRPr="00AC1770">
        <w:rPr>
          <w:rStyle w:val="Literal"/>
        </w:rPr>
        <w:t>self</w:t>
      </w:r>
      <w:del w:id="1303" w:author="Carol Nichols" w:date="2019-02-15T14:21:00Z">
        <w:r w:rsidDel="00A3568A">
          <w:delText> </w:delText>
        </w:r>
      </w:del>
      <w:ins w:id="1304" w:author="Carol Nichols" w:date="2019-02-15T14:21:00Z">
        <w:r w:rsidR="00A3568A">
          <w:t xml:space="preserve"> </w:t>
        </w:r>
      </w:ins>
      <w:r>
        <w:t>in this way might not be necessary in the future; it’s</w:t>
      </w:r>
      <w:r w:rsidR="00AC1770">
        <w:t xml:space="preserve"> </w:t>
      </w:r>
      <w:r>
        <w:t>an inconsistency in the language that Rust developers are working</w:t>
      </w:r>
      <w:del w:id="1305" w:author="Carol Nichols" w:date="2019-02-18T14:09:00Z">
        <w:r w:rsidDel="007F3786">
          <w:delText xml:space="preserve"> on</w:delText>
        </w:r>
      </w:del>
      <w:r w:rsidR="00AC1770">
        <w:t xml:space="preserve"> </w:t>
      </w:r>
      <w:ins w:id="1306" w:author="AnneMarieW" w:date="2019-02-13T13:55:00Z">
        <w:r w:rsidR="005058AD">
          <w:t xml:space="preserve">to </w:t>
        </w:r>
      </w:ins>
      <w:r>
        <w:t>eliminat</w:t>
      </w:r>
      <w:ins w:id="1307" w:author="AnneMarieW" w:date="2019-02-13T13:55:00Z">
        <w:r w:rsidR="005058AD">
          <w:t>e</w:t>
        </w:r>
      </w:ins>
      <w:del w:id="1308" w:author="AnneMarieW" w:date="2019-02-13T13:55:00Z">
        <w:r w:rsidDel="005058AD">
          <w:delText>ing</w:delText>
        </w:r>
      </w:del>
      <w:r>
        <w:t>.</w:t>
      </w:r>
    </w:p>
    <w:p w14:paraId="1EF30E60" w14:textId="06791FC8" w:rsidR="003F4E38" w:rsidRDefault="003F4E38" w:rsidP="00AC1770">
      <w:pPr>
        <w:pStyle w:val="HeadB"/>
      </w:pPr>
      <w:bookmarkStart w:id="1309" w:name="creating-idiomatic-`use`-paths"/>
      <w:bookmarkStart w:id="1310" w:name="_Toc1404766"/>
      <w:bookmarkEnd w:id="1309"/>
      <w:r w:rsidRPr="00AC1770">
        <w:t>Creating Idiomatic</w:t>
      </w:r>
      <w:ins w:id="1311" w:author="Carol Nichols" w:date="2019-02-15T14:21:00Z">
        <w:r w:rsidR="007B1F58">
          <w:t xml:space="preserve"> </w:t>
        </w:r>
      </w:ins>
      <w:del w:id="1312" w:author="Carol Nichols" w:date="2019-02-15T14:21:00Z">
        <w:r w:rsidRPr="00835626" w:rsidDel="007B1F58">
          <w:rPr>
            <w:rStyle w:val="Literal"/>
            <w:rPrChange w:id="1313" w:author="Carol Nichols" w:date="2019-02-18T14:09:00Z">
              <w:rPr/>
            </w:rPrChange>
          </w:rPr>
          <w:delText> </w:delText>
        </w:r>
      </w:del>
      <w:r w:rsidRPr="00835626">
        <w:rPr>
          <w:rStyle w:val="Literal"/>
        </w:rPr>
        <w:t>use</w:t>
      </w:r>
      <w:del w:id="1314" w:author="Carol Nichols" w:date="2019-02-15T14:21:00Z">
        <w:r w:rsidRPr="00835626" w:rsidDel="007B1F58">
          <w:rPr>
            <w:rStyle w:val="Literal"/>
            <w:rPrChange w:id="1315" w:author="Carol Nichols" w:date="2019-02-18T14:09:00Z">
              <w:rPr/>
            </w:rPrChange>
          </w:rPr>
          <w:delText> </w:delText>
        </w:r>
      </w:del>
      <w:ins w:id="1316" w:author="Carol Nichols" w:date="2019-02-15T14:21:00Z">
        <w:r w:rsidR="007B1F58">
          <w:t xml:space="preserve"> </w:t>
        </w:r>
      </w:ins>
      <w:r>
        <w:t>Paths</w:t>
      </w:r>
      <w:bookmarkEnd w:id="1310"/>
    </w:p>
    <w:p w14:paraId="6D7B309F" w14:textId="3157B0C8" w:rsidR="003F4E38" w:rsidRDefault="003F4E38" w:rsidP="00AC1770">
      <w:pPr>
        <w:pStyle w:val="BodyFirst"/>
      </w:pPr>
      <w:r w:rsidRPr="00AC1770">
        <w:t>In Listing 7-11, you m</w:t>
      </w:r>
      <w:del w:id="1317" w:author="AnneMarieW" w:date="2019-02-13T13:55:00Z">
        <w:r w:rsidRPr="00AC1770" w:rsidDel="000A4EE3">
          <w:delText>ay</w:delText>
        </w:r>
      </w:del>
      <w:ins w:id="1318" w:author="AnneMarieW" w:date="2019-02-13T13:55:00Z">
        <w:r w:rsidR="000A4EE3">
          <w:t>ight</w:t>
        </w:r>
      </w:ins>
      <w:r w:rsidRPr="00AC1770">
        <w:t xml:space="preserve"> have wondered why we specified</w:t>
      </w:r>
      <w:ins w:id="1319" w:author="Carol Nichols" w:date="2019-02-15T14:21:00Z">
        <w:r w:rsidR="00507FEE">
          <w:t xml:space="preserve"> </w:t>
        </w:r>
      </w:ins>
      <w:del w:id="1320" w:author="Carol Nichols" w:date="2019-02-15T14:21:00Z">
        <w:r w:rsidRPr="00AC1770" w:rsidDel="00507FEE">
          <w:delText> </w:delText>
        </w:r>
      </w:del>
      <w:r w:rsidRPr="00AC1770">
        <w:rPr>
          <w:rStyle w:val="Literal"/>
        </w:rPr>
        <w:t>use crate::front_of_house::hosting</w:t>
      </w:r>
      <w:del w:id="1321" w:author="Carol Nichols" w:date="2019-02-15T14:21:00Z">
        <w:r w:rsidRPr="00AC1770" w:rsidDel="00744F7D">
          <w:delText> </w:delText>
        </w:r>
      </w:del>
      <w:ins w:id="1322" w:author="Carol Nichols" w:date="2019-02-15T14:21:00Z">
        <w:r w:rsidR="00744F7D">
          <w:t xml:space="preserve"> </w:t>
        </w:r>
      </w:ins>
      <w:r w:rsidRPr="00AC1770">
        <w:t>and then called</w:t>
      </w:r>
      <w:ins w:id="1323" w:author="Carol Nichols" w:date="2019-02-15T14:21:00Z">
        <w:r w:rsidR="00F76610">
          <w:t xml:space="preserve"> </w:t>
        </w:r>
      </w:ins>
      <w:del w:id="1324" w:author="Carol Nichols" w:date="2019-02-15T14:21:00Z">
        <w:r w:rsidRPr="00AC1770" w:rsidDel="00F76610">
          <w:delText> </w:delText>
        </w:r>
      </w:del>
      <w:r w:rsidRPr="00AC1770">
        <w:rPr>
          <w:rStyle w:val="Literal"/>
        </w:rPr>
        <w:t>hosting::add_to_waitlist</w:t>
      </w:r>
      <w:del w:id="1325" w:author="Carol Nichols" w:date="2019-02-15T14:21:00Z">
        <w:r w:rsidRPr="00AC1770" w:rsidDel="002314C4">
          <w:delText> </w:delText>
        </w:r>
      </w:del>
      <w:ins w:id="1326" w:author="Carol Nichols" w:date="2019-02-15T14:21:00Z">
        <w:r w:rsidR="002314C4">
          <w:t xml:space="preserve"> </w:t>
        </w:r>
      </w:ins>
      <w:r w:rsidRPr="00AC1770">
        <w:t>in</w:t>
      </w:r>
      <w:r w:rsidR="00AC1770">
        <w:t xml:space="preserve"> </w:t>
      </w:r>
      <w:r w:rsidRPr="00AC1770">
        <w:rPr>
          <w:rStyle w:val="Literal"/>
        </w:rPr>
        <w:t>eat_at_restaurant</w:t>
      </w:r>
      <w:del w:id="1327" w:author="AnneMarieW" w:date="2019-02-13T13:55:00Z">
        <w:r w:rsidRPr="00AC1770" w:rsidDel="000A4EE3">
          <w:delText>,</w:delText>
        </w:r>
      </w:del>
      <w:r w:rsidRPr="00AC1770">
        <w:t xml:space="preserve"> rather than specifying the</w:t>
      </w:r>
      <w:ins w:id="1328" w:author="Carol Nichols" w:date="2019-02-15T14:21:00Z">
        <w:r w:rsidR="007F686D">
          <w:t xml:space="preserve"> </w:t>
        </w:r>
      </w:ins>
      <w:del w:id="1329" w:author="Carol Nichols" w:date="2019-02-15T14:21:00Z">
        <w:r w:rsidRPr="00AC1770" w:rsidDel="007F686D">
          <w:delText> </w:delText>
        </w:r>
      </w:del>
      <w:r w:rsidRPr="00AC1770">
        <w:rPr>
          <w:rStyle w:val="Literal"/>
        </w:rPr>
        <w:t>use</w:t>
      </w:r>
      <w:del w:id="1330" w:author="Carol Nichols" w:date="2019-02-15T14:21:00Z">
        <w:r w:rsidDel="00EC34F4">
          <w:delText> </w:delText>
        </w:r>
      </w:del>
      <w:ins w:id="1331" w:author="Carol Nichols" w:date="2019-02-15T14:21:00Z">
        <w:r w:rsidR="00EC34F4">
          <w:t xml:space="preserve"> </w:t>
        </w:r>
      </w:ins>
      <w:r>
        <w:t>path all the way out to</w:t>
      </w:r>
      <w:r w:rsidR="00AC1770">
        <w:t xml:space="preserve"> </w:t>
      </w:r>
      <w:r w:rsidRPr="00AD4725">
        <w:t xml:space="preserve">the </w:t>
      </w:r>
      <w:r w:rsidRPr="00566636">
        <w:rPr>
          <w:rStyle w:val="Literal"/>
          <w:rPrChange w:id="1332" w:author="Liz" w:date="2019-02-07T11:54:00Z">
            <w:rPr/>
          </w:rPrChange>
        </w:rPr>
        <w:t>add_to_waitlist</w:t>
      </w:r>
      <w:r>
        <w:t xml:space="preserve"> function to achieve the same result, as in Listing 7-13</w:t>
      </w:r>
      <w:del w:id="1333" w:author="AnneMarieW" w:date="2019-02-13T13:56:00Z">
        <w:r w:rsidDel="000A4EE3">
          <w:delText>:</w:delText>
        </w:r>
      </w:del>
      <w:ins w:id="1334" w:author="AnneMarieW" w:date="2019-02-13T13:56:00Z">
        <w:r w:rsidR="000A4EE3">
          <w:t>.</w:t>
        </w:r>
      </w:ins>
    </w:p>
    <w:p w14:paraId="2A0522FF" w14:textId="77777777" w:rsidR="003F4E38" w:rsidRDefault="003F4E38" w:rsidP="00AC1770">
      <w:pPr>
        <w:pStyle w:val="ProductionDirective"/>
      </w:pPr>
      <w:r>
        <w:t>Filename: src/lib.rs</w:t>
      </w:r>
    </w:p>
    <w:p w14:paraId="221C6562" w14:textId="77777777" w:rsidR="003F4E38" w:rsidRPr="00AC1770" w:rsidRDefault="003F4E38" w:rsidP="00AC1770">
      <w:pPr>
        <w:pStyle w:val="CodeA"/>
      </w:pPr>
      <w:r w:rsidRPr="00AC1770">
        <w:t>mod front_of_house {</w:t>
      </w:r>
    </w:p>
    <w:p w14:paraId="366A24CA" w14:textId="77777777" w:rsidR="003F4E38" w:rsidRPr="00AC1770" w:rsidRDefault="003F4E38" w:rsidP="00AC1770">
      <w:pPr>
        <w:pStyle w:val="CodeB"/>
      </w:pPr>
      <w:r w:rsidRPr="00AC1770">
        <w:t xml:space="preserve">    pub mod hosting {</w:t>
      </w:r>
    </w:p>
    <w:p w14:paraId="2112181A" w14:textId="77777777" w:rsidR="003F4E38" w:rsidRPr="00AC1770" w:rsidRDefault="003F4E38" w:rsidP="00AC1770">
      <w:pPr>
        <w:pStyle w:val="CodeB"/>
      </w:pPr>
      <w:r w:rsidRPr="00AC1770">
        <w:t xml:space="preserve">        pub fn add_to_waitlist() {}</w:t>
      </w:r>
    </w:p>
    <w:p w14:paraId="4E335232" w14:textId="77777777" w:rsidR="003F4E38" w:rsidRPr="00AC1770" w:rsidRDefault="003F4E38" w:rsidP="00AC1770">
      <w:pPr>
        <w:pStyle w:val="CodeB"/>
      </w:pPr>
      <w:r w:rsidRPr="00AC1770">
        <w:t xml:space="preserve">    }</w:t>
      </w:r>
    </w:p>
    <w:p w14:paraId="21E51D36" w14:textId="77777777" w:rsidR="003F4E38" w:rsidRPr="00AC1770" w:rsidRDefault="003F4E38" w:rsidP="00AC1770">
      <w:pPr>
        <w:pStyle w:val="CodeB"/>
      </w:pPr>
      <w:r w:rsidRPr="00AC1770">
        <w:t>}</w:t>
      </w:r>
    </w:p>
    <w:p w14:paraId="6D9E5A4F" w14:textId="77777777" w:rsidR="003F4E38" w:rsidRPr="00AC1770" w:rsidRDefault="003F4E38" w:rsidP="00AC1770">
      <w:pPr>
        <w:pStyle w:val="CodeB"/>
      </w:pPr>
    </w:p>
    <w:p w14:paraId="6EFB83A7" w14:textId="77777777" w:rsidR="003F4E38" w:rsidRPr="00AC1770" w:rsidRDefault="003F4E38" w:rsidP="00AC1770">
      <w:pPr>
        <w:pStyle w:val="CodeB"/>
      </w:pPr>
      <w:r w:rsidRPr="00AC1770">
        <w:t>use crate::front_of_house::hosting::add_to_waitlist;</w:t>
      </w:r>
    </w:p>
    <w:p w14:paraId="41F6A0B8" w14:textId="77777777" w:rsidR="003F4E38" w:rsidRPr="00AC1770" w:rsidRDefault="003F4E38" w:rsidP="00AC1770">
      <w:pPr>
        <w:pStyle w:val="CodeB"/>
      </w:pPr>
    </w:p>
    <w:p w14:paraId="2D8080D8" w14:textId="77777777" w:rsidR="003F4E38" w:rsidRPr="00AC1770" w:rsidRDefault="003F4E38" w:rsidP="00AC1770">
      <w:pPr>
        <w:pStyle w:val="CodeB"/>
      </w:pPr>
      <w:r w:rsidRPr="00AC1770">
        <w:t>pub fn eat_at_restaurant() {</w:t>
      </w:r>
    </w:p>
    <w:p w14:paraId="35DBBBAE" w14:textId="77777777" w:rsidR="003F4E38" w:rsidRPr="00AC1770" w:rsidRDefault="003F4E38" w:rsidP="00AC1770">
      <w:pPr>
        <w:pStyle w:val="CodeB"/>
      </w:pPr>
      <w:r w:rsidRPr="00AC1770">
        <w:t xml:space="preserve">    add_to_waitlist();</w:t>
      </w:r>
    </w:p>
    <w:p w14:paraId="49BBDA8D" w14:textId="77777777" w:rsidR="003F4E38" w:rsidRPr="00AC1770" w:rsidRDefault="003F4E38" w:rsidP="00AC1770">
      <w:pPr>
        <w:pStyle w:val="CodeB"/>
      </w:pPr>
      <w:r w:rsidRPr="00AC1770">
        <w:t xml:space="preserve">    add_to_waitlist();</w:t>
      </w:r>
    </w:p>
    <w:p w14:paraId="46BC32FB" w14:textId="77777777" w:rsidR="003F4E38" w:rsidRPr="00AC1770" w:rsidRDefault="003F4E38" w:rsidP="00AC1770">
      <w:pPr>
        <w:pStyle w:val="CodeB"/>
      </w:pPr>
      <w:r w:rsidRPr="00AC1770">
        <w:t xml:space="preserve">    add_to_waitlist();</w:t>
      </w:r>
    </w:p>
    <w:p w14:paraId="3CFCA645" w14:textId="77777777" w:rsidR="003F4E38" w:rsidRPr="006B039B" w:rsidRDefault="003F4E38" w:rsidP="00AC1770">
      <w:pPr>
        <w:pStyle w:val="CodeC"/>
      </w:pPr>
      <w:r w:rsidRPr="006B039B">
        <w:t>}</w:t>
      </w:r>
    </w:p>
    <w:p w14:paraId="43836BCC" w14:textId="4F428295" w:rsidR="003F4E38" w:rsidRDefault="003F4E38" w:rsidP="00AC1770">
      <w:pPr>
        <w:pStyle w:val="Listing"/>
      </w:pPr>
      <w:r w:rsidRPr="00AC1770">
        <w:t>Listing 7-13: Bringing the</w:t>
      </w:r>
      <w:ins w:id="1335" w:author="Carol Nichols" w:date="2019-02-15T14:21:00Z">
        <w:r w:rsidR="000B2FF5">
          <w:t xml:space="preserve"> </w:t>
        </w:r>
      </w:ins>
      <w:del w:id="1336" w:author="Carol Nichols" w:date="2019-02-15T14:21:00Z">
        <w:r w:rsidRPr="00AC1770" w:rsidDel="000B2FF5">
          <w:delText> </w:delText>
        </w:r>
      </w:del>
      <w:r w:rsidRPr="000A4EE3">
        <w:rPr>
          <w:rStyle w:val="LiteralCaption"/>
          <w:rPrChange w:id="1337" w:author="AnneMarieW" w:date="2019-02-13T13:56:00Z">
            <w:rPr>
              <w:rStyle w:val="Literal"/>
            </w:rPr>
          </w:rPrChange>
        </w:rPr>
        <w:t>add_to_waitlist</w:t>
      </w:r>
      <w:del w:id="1338" w:author="Carol Nichols" w:date="2019-02-15T14:21:00Z">
        <w:r w:rsidRPr="00AC1770" w:rsidDel="006C442A">
          <w:delText> </w:delText>
        </w:r>
      </w:del>
      <w:ins w:id="1339" w:author="Carol Nichols" w:date="2019-02-15T14:21:00Z">
        <w:r w:rsidR="006C442A">
          <w:t xml:space="preserve"> </w:t>
        </w:r>
      </w:ins>
      <w:r w:rsidRPr="00AC1770">
        <w:t>function into scope wit</w:t>
      </w:r>
      <w:ins w:id="1340" w:author="Carol Nichols" w:date="2019-02-15T14:22:00Z">
        <w:r w:rsidR="00903BCA">
          <w:t>h</w:t>
        </w:r>
        <w:r w:rsidR="00903BCA" w:rsidRPr="00D17858">
          <w:t xml:space="preserve"> </w:t>
        </w:r>
      </w:ins>
      <w:del w:id="1341" w:author="Carol Nichols" w:date="2019-02-15T14:22:00Z">
        <w:r w:rsidRPr="00AC1770" w:rsidDel="00903BCA">
          <w:delText>h</w:delText>
        </w:r>
        <w:r w:rsidRPr="000A4EE3" w:rsidDel="00903BCA">
          <w:rPr>
            <w:rStyle w:val="LiteralCaption"/>
            <w:rPrChange w:id="1342" w:author="AnneMarieW" w:date="2019-02-13T13:56:00Z">
              <w:rPr/>
            </w:rPrChange>
          </w:rPr>
          <w:delText> </w:delText>
        </w:r>
      </w:del>
      <w:r w:rsidRPr="000A4EE3">
        <w:rPr>
          <w:rStyle w:val="LiteralCaption"/>
          <w:rPrChange w:id="1343" w:author="AnneMarieW" w:date="2019-02-13T13:56:00Z">
            <w:rPr/>
          </w:rPrChange>
        </w:rPr>
        <w:t>use</w:t>
      </w:r>
      <w:r>
        <w:t>,</w:t>
      </w:r>
      <w:r w:rsidR="00AC1770">
        <w:t xml:space="preserve"> </w:t>
      </w:r>
      <w:r>
        <w:t>which is unidiomatic</w:t>
      </w:r>
    </w:p>
    <w:p w14:paraId="23CB5CEF" w14:textId="5FCA4066" w:rsidR="003F4E38" w:rsidRDefault="003F4E38" w:rsidP="006B039B">
      <w:pPr>
        <w:pStyle w:val="Body"/>
      </w:pPr>
      <w:del w:id="1344" w:author="AnneMarieW" w:date="2019-02-13T13:56:00Z">
        <w:r w:rsidDel="00961738">
          <w:delText xml:space="preserve">While </w:delText>
        </w:r>
      </w:del>
      <w:ins w:id="1345" w:author="AnneMarieW" w:date="2019-02-13T13:56:00Z">
        <w:r w:rsidR="00961738">
          <w:t xml:space="preserve">Although </w:t>
        </w:r>
      </w:ins>
      <w:r>
        <w:t>both Listing 7-11 and 7-13 accomplish the same t</w:t>
      </w:r>
      <w:del w:id="1346" w:author="AnneMarieW" w:date="2019-02-13T13:56:00Z">
        <w:r w:rsidDel="00961738">
          <w:delText>hing</w:delText>
        </w:r>
      </w:del>
      <w:ins w:id="1347" w:author="AnneMarieW" w:date="2019-02-13T13:56:00Z">
        <w:r w:rsidR="00961738">
          <w:t>ask</w:t>
        </w:r>
      </w:ins>
      <w:r>
        <w:t xml:space="preserve">, </w:t>
      </w:r>
      <w:proofErr w:type="gramStart"/>
      <w:r>
        <w:t>Listing</w:t>
      </w:r>
      <w:proofErr w:type="gramEnd"/>
      <w:r>
        <w:t xml:space="preserve"> 7-11 is the</w:t>
      </w:r>
      <w:r w:rsidR="00AC1770">
        <w:t xml:space="preserve"> </w:t>
      </w:r>
      <w:r>
        <w:t>idiomatic way to bring a function into scope with</w:t>
      </w:r>
      <w:ins w:id="1348" w:author="Carol Nichols" w:date="2019-02-15T14:22:00Z">
        <w:r w:rsidR="000F23FD">
          <w:t xml:space="preserve"> </w:t>
        </w:r>
      </w:ins>
      <w:del w:id="1349" w:author="Carol Nichols" w:date="2019-02-15T14:22:00Z">
        <w:r w:rsidDel="000F23FD">
          <w:delText> </w:delText>
        </w:r>
      </w:del>
      <w:r w:rsidRPr="00AC1770">
        <w:rPr>
          <w:rStyle w:val="Literal"/>
        </w:rPr>
        <w:t>use</w:t>
      </w:r>
      <w:r w:rsidRPr="00AC1770">
        <w:t>. Bringing the</w:t>
      </w:r>
      <w:r w:rsidR="00AC1770">
        <w:t xml:space="preserve"> </w:t>
      </w:r>
      <w:r w:rsidRPr="00AC1770">
        <w:t>function’s parent module into scope with</w:t>
      </w:r>
      <w:ins w:id="1350" w:author="Carol Nichols" w:date="2019-02-15T14:22:00Z">
        <w:r w:rsidR="0071110A">
          <w:t xml:space="preserve"> </w:t>
        </w:r>
      </w:ins>
      <w:del w:id="1351" w:author="Carol Nichols" w:date="2019-02-15T14:22:00Z">
        <w:r w:rsidRPr="00AC1770" w:rsidDel="0071110A">
          <w:delText> </w:delText>
        </w:r>
      </w:del>
      <w:r w:rsidRPr="00AC1770">
        <w:rPr>
          <w:rStyle w:val="Literal"/>
        </w:rPr>
        <w:t>use</w:t>
      </w:r>
      <w:del w:id="1352" w:author="Carol Nichols" w:date="2019-02-15T14:22:00Z">
        <w:r w:rsidRPr="00AC1770" w:rsidDel="000C4860">
          <w:delText> </w:delText>
        </w:r>
      </w:del>
      <w:ins w:id="1353" w:author="Carol Nichols" w:date="2019-02-15T14:22:00Z">
        <w:r w:rsidR="000C4860">
          <w:t xml:space="preserve"> </w:t>
        </w:r>
      </w:ins>
      <w:r w:rsidRPr="00AC1770">
        <w:t>so we have to specify the parent</w:t>
      </w:r>
      <w:r w:rsidR="00AC1770">
        <w:t xml:space="preserve"> </w:t>
      </w:r>
      <w:r w:rsidRPr="00AC1770">
        <w:t>module when calling the function makes it clear that the function isn’t locally</w:t>
      </w:r>
      <w:r w:rsidR="00AC1770">
        <w:t xml:space="preserve"> </w:t>
      </w:r>
      <w:r w:rsidRPr="00AC1770">
        <w:t>defined</w:t>
      </w:r>
      <w:del w:id="1354" w:author="AnneMarieW" w:date="2019-02-13T13:57:00Z">
        <w:r w:rsidRPr="00AC1770" w:rsidDel="00961738">
          <w:delText>,</w:delText>
        </w:r>
      </w:del>
      <w:r w:rsidRPr="00AC1770">
        <w:t xml:space="preserve"> while still minimizing repetition of the full path. The code in</w:t>
      </w:r>
      <w:r w:rsidR="00AC1770">
        <w:t xml:space="preserve"> </w:t>
      </w:r>
      <w:r w:rsidRPr="00AC1770">
        <w:t>Listing 7-13 is unclear as to where</w:t>
      </w:r>
      <w:ins w:id="1355" w:author="Carol Nichols" w:date="2019-02-15T14:22:00Z">
        <w:r w:rsidR="00130A66">
          <w:t xml:space="preserve"> </w:t>
        </w:r>
      </w:ins>
      <w:del w:id="1356" w:author="Carol Nichols" w:date="2019-02-15T14:22:00Z">
        <w:r w:rsidRPr="00AC1770" w:rsidDel="00130A66">
          <w:delText> </w:delText>
        </w:r>
      </w:del>
      <w:r w:rsidRPr="00AC1770">
        <w:rPr>
          <w:rStyle w:val="Literal"/>
        </w:rPr>
        <w:t>add_to_waitlist</w:t>
      </w:r>
      <w:del w:id="1357" w:author="Carol Nichols" w:date="2019-02-15T14:22:00Z">
        <w:r w:rsidDel="00903FE8">
          <w:delText> </w:delText>
        </w:r>
      </w:del>
      <w:ins w:id="1358" w:author="Carol Nichols" w:date="2019-02-15T14:22:00Z">
        <w:r w:rsidR="00903FE8">
          <w:t xml:space="preserve"> </w:t>
        </w:r>
      </w:ins>
      <w:r>
        <w:t>is defined.</w:t>
      </w:r>
    </w:p>
    <w:p w14:paraId="4BB8FEE9" w14:textId="65DC7837" w:rsidR="003F4E38" w:rsidRDefault="003F4E38" w:rsidP="006B039B">
      <w:pPr>
        <w:pStyle w:val="Body"/>
      </w:pPr>
      <w:r>
        <w:t>On the other hand, when bringing in structs, enums, and other items with</w:t>
      </w:r>
      <w:ins w:id="1359" w:author="Carol Nichols" w:date="2019-02-15T14:22:00Z">
        <w:r w:rsidR="0082758E">
          <w:t xml:space="preserve"> </w:t>
        </w:r>
      </w:ins>
      <w:del w:id="1360" w:author="Carol Nichols" w:date="2019-02-15T14:22:00Z">
        <w:r w:rsidDel="0082758E">
          <w:delText> </w:delText>
        </w:r>
      </w:del>
      <w:r w:rsidRPr="00AC1770">
        <w:rPr>
          <w:rStyle w:val="Literal"/>
        </w:rPr>
        <w:t>use</w:t>
      </w:r>
      <w:r w:rsidRPr="00AC1770">
        <w:t>,</w:t>
      </w:r>
      <w:r w:rsidR="00AC1770">
        <w:t xml:space="preserve"> </w:t>
      </w:r>
      <w:r w:rsidRPr="00AC1770">
        <w:t>it’s idiomatic to specify the full path. Listing 7-14 shows the idiomatic way</w:t>
      </w:r>
      <w:r w:rsidR="00AC1770">
        <w:t xml:space="preserve"> </w:t>
      </w:r>
      <w:r w:rsidRPr="00AC1770">
        <w:t>to bring the standard library’s</w:t>
      </w:r>
      <w:ins w:id="1361" w:author="Carol Nichols" w:date="2019-02-15T14:22:00Z">
        <w:r w:rsidR="00A01D74">
          <w:t xml:space="preserve"> </w:t>
        </w:r>
      </w:ins>
      <w:del w:id="1362" w:author="Carol Nichols" w:date="2019-02-15T14:22:00Z">
        <w:r w:rsidRPr="00AC1770" w:rsidDel="00A01D74">
          <w:delText> </w:delText>
        </w:r>
      </w:del>
      <w:r w:rsidRPr="00AC1770">
        <w:rPr>
          <w:rStyle w:val="Literal"/>
        </w:rPr>
        <w:t>HashMap</w:t>
      </w:r>
      <w:del w:id="1363" w:author="Carol Nichols" w:date="2019-02-15T14:22:00Z">
        <w:r w:rsidDel="006B2C37">
          <w:delText> </w:delText>
        </w:r>
      </w:del>
      <w:ins w:id="1364" w:author="Carol Nichols" w:date="2019-02-15T14:22:00Z">
        <w:r w:rsidR="006B2C37">
          <w:t xml:space="preserve"> </w:t>
        </w:r>
      </w:ins>
      <w:r>
        <w:t>struct into the scope of a binary</w:t>
      </w:r>
      <w:r w:rsidR="00AC1770">
        <w:t xml:space="preserve"> </w:t>
      </w:r>
      <w:r>
        <w:t>crate.</w:t>
      </w:r>
    </w:p>
    <w:p w14:paraId="1318126E" w14:textId="77777777" w:rsidR="003F4E38" w:rsidRDefault="003F4E38" w:rsidP="00AC1770">
      <w:pPr>
        <w:pStyle w:val="ProductionDirective"/>
      </w:pPr>
      <w:r>
        <w:t>Filename: src/main.rs</w:t>
      </w:r>
    </w:p>
    <w:p w14:paraId="1D87BB03" w14:textId="77777777" w:rsidR="003F4E38" w:rsidRPr="00AC1770" w:rsidRDefault="003F4E38" w:rsidP="00AC1770">
      <w:pPr>
        <w:pStyle w:val="CodeA"/>
      </w:pPr>
      <w:r w:rsidRPr="00AC1770">
        <w:t>use std::collections::HashMap;</w:t>
      </w:r>
    </w:p>
    <w:p w14:paraId="7B1E2CA4" w14:textId="77777777" w:rsidR="003F4E38" w:rsidRPr="00AC1770" w:rsidRDefault="003F4E38" w:rsidP="00AC1770">
      <w:pPr>
        <w:pStyle w:val="CodeB"/>
      </w:pPr>
    </w:p>
    <w:p w14:paraId="4FA38584" w14:textId="77777777" w:rsidR="003F4E38" w:rsidRPr="00AC1770" w:rsidRDefault="003F4E38" w:rsidP="00AC1770">
      <w:pPr>
        <w:pStyle w:val="CodeB"/>
      </w:pPr>
      <w:r w:rsidRPr="00AC1770">
        <w:t>fn main() {</w:t>
      </w:r>
    </w:p>
    <w:p w14:paraId="4F45EF32" w14:textId="77777777" w:rsidR="003F4E38" w:rsidRPr="00AC1770" w:rsidRDefault="003F4E38" w:rsidP="00AC1770">
      <w:pPr>
        <w:pStyle w:val="CodeB"/>
      </w:pPr>
      <w:r w:rsidRPr="00AC1770">
        <w:t xml:space="preserve">    let mut map = HashMap::new();</w:t>
      </w:r>
    </w:p>
    <w:p w14:paraId="48F62DA0" w14:textId="77777777" w:rsidR="003F4E38" w:rsidRPr="00AC1770" w:rsidRDefault="003F4E38" w:rsidP="00AC1770">
      <w:pPr>
        <w:pStyle w:val="CodeB"/>
      </w:pPr>
      <w:r w:rsidRPr="00AC1770">
        <w:t xml:space="preserve">    map.insert(1, 2);</w:t>
      </w:r>
    </w:p>
    <w:p w14:paraId="27413283" w14:textId="77777777" w:rsidR="003F4E38" w:rsidRPr="006B039B" w:rsidRDefault="003F4E38" w:rsidP="00AC1770">
      <w:pPr>
        <w:pStyle w:val="CodeC"/>
      </w:pPr>
      <w:r w:rsidRPr="006B039B">
        <w:t>}</w:t>
      </w:r>
    </w:p>
    <w:p w14:paraId="0B3B87D6" w14:textId="47BD9354" w:rsidR="003F4E38" w:rsidRDefault="003F4E38" w:rsidP="00AC1770">
      <w:pPr>
        <w:pStyle w:val="Listing"/>
      </w:pPr>
      <w:r w:rsidRPr="00AC1770">
        <w:t>Listing 7-14: Bringing</w:t>
      </w:r>
      <w:ins w:id="1365" w:author="Carol Nichols" w:date="2019-02-15T14:22:00Z">
        <w:r w:rsidR="00DF074D">
          <w:t xml:space="preserve"> </w:t>
        </w:r>
      </w:ins>
      <w:del w:id="1366" w:author="Carol Nichols" w:date="2019-02-15T14:22:00Z">
        <w:r w:rsidRPr="00AC1770" w:rsidDel="00DF074D">
          <w:delText> </w:delText>
        </w:r>
      </w:del>
      <w:r w:rsidRPr="00961738">
        <w:rPr>
          <w:rStyle w:val="LiteralCaption"/>
          <w:rPrChange w:id="1367" w:author="AnneMarieW" w:date="2019-02-13T13:58:00Z">
            <w:rPr>
              <w:rStyle w:val="Literal"/>
            </w:rPr>
          </w:rPrChange>
        </w:rPr>
        <w:t>HashMap</w:t>
      </w:r>
      <w:del w:id="1368" w:author="Carol Nichols" w:date="2019-02-15T14:23:00Z">
        <w:r w:rsidDel="00DF074D">
          <w:delText> </w:delText>
        </w:r>
      </w:del>
      <w:ins w:id="1369" w:author="Carol Nichols" w:date="2019-02-15T14:22:00Z">
        <w:r w:rsidR="00DF074D">
          <w:t xml:space="preserve"> </w:t>
        </w:r>
      </w:ins>
      <w:r>
        <w:t>into scope in an idiomatic way</w:t>
      </w:r>
    </w:p>
    <w:p w14:paraId="05D6D1B8" w14:textId="77777777" w:rsidR="003F4E38" w:rsidRDefault="003F4E38" w:rsidP="006B039B">
      <w:pPr>
        <w:pStyle w:val="Body"/>
      </w:pPr>
      <w:r>
        <w:t>There’s no strong reason behind this idiom</w:t>
      </w:r>
      <w:ins w:id="1370" w:author="AnneMarieW" w:date="2019-02-13T13:58:00Z">
        <w:r w:rsidR="00961738">
          <w:t>:</w:t>
        </w:r>
      </w:ins>
      <w:del w:id="1371" w:author="AnneMarieW" w:date="2019-02-13T13:58:00Z">
        <w:r w:rsidDel="00961738">
          <w:delText>;</w:delText>
        </w:r>
      </w:del>
      <w:r>
        <w:t xml:space="preserve"> </w:t>
      </w:r>
      <w:del w:id="1372" w:author="AnneMarieW" w:date="2019-02-13T13:59:00Z">
        <w:r w:rsidDel="00961738">
          <w:delText xml:space="preserve">this is </w:delText>
        </w:r>
      </w:del>
      <w:ins w:id="1373" w:author="AnneMarieW" w:date="2019-02-13T13:59:00Z">
        <w:r w:rsidR="00961738">
          <w:t xml:space="preserve">it’s </w:t>
        </w:r>
      </w:ins>
      <w:r>
        <w:t>just the convention that</w:t>
      </w:r>
      <w:r w:rsidR="00AC1770">
        <w:t xml:space="preserve"> </w:t>
      </w:r>
      <w:r>
        <w:t>has emerged, and folks have gotten used to reading and writing Rust code this</w:t>
      </w:r>
      <w:r w:rsidR="00AC1770">
        <w:t xml:space="preserve"> </w:t>
      </w:r>
      <w:r>
        <w:t>way.</w:t>
      </w:r>
    </w:p>
    <w:p w14:paraId="1D38436E" w14:textId="164BFE4E" w:rsidR="003F4E38" w:rsidRDefault="003F4E38" w:rsidP="006B039B">
      <w:pPr>
        <w:pStyle w:val="Body"/>
      </w:pPr>
      <w:r w:rsidRPr="00AC1770">
        <w:t xml:space="preserve">The exception to this idiom is if </w:t>
      </w:r>
      <w:del w:id="1374" w:author="AnneMarieW" w:date="2019-02-13T13:59:00Z">
        <w:r w:rsidRPr="00AC1770" w:rsidDel="00961738">
          <w:delText>you a</w:delText>
        </w:r>
      </w:del>
      <w:ins w:id="1375" w:author="AnneMarieW" w:date="2019-02-13T13:59:00Z">
        <w:r w:rsidR="00961738">
          <w:t>we’</w:t>
        </w:r>
      </w:ins>
      <w:r w:rsidRPr="00AC1770">
        <w:t>re bringing two items with the same name</w:t>
      </w:r>
      <w:r w:rsidR="00AC1770">
        <w:t xml:space="preserve"> </w:t>
      </w:r>
      <w:r w:rsidRPr="00AC1770">
        <w:t>into scope with</w:t>
      </w:r>
      <w:ins w:id="1376" w:author="Carol Nichols" w:date="2019-02-15T14:23:00Z">
        <w:r w:rsidR="004C279C">
          <w:t xml:space="preserve"> </w:t>
        </w:r>
      </w:ins>
      <w:del w:id="1377" w:author="Carol Nichols" w:date="2019-02-15T14:23:00Z">
        <w:r w:rsidRPr="00AC1770" w:rsidDel="004C279C">
          <w:delText> </w:delText>
        </w:r>
      </w:del>
      <w:r w:rsidRPr="00AC1770">
        <w:rPr>
          <w:rStyle w:val="Literal"/>
        </w:rPr>
        <w:t>use</w:t>
      </w:r>
      <w:del w:id="1378" w:author="Carol Nichols" w:date="2019-02-15T14:23:00Z">
        <w:r w:rsidRPr="00AC1770" w:rsidDel="009A5AB8">
          <w:delText> </w:delText>
        </w:r>
      </w:del>
      <w:ins w:id="1379" w:author="Carol Nichols" w:date="2019-02-15T14:23:00Z">
        <w:r w:rsidR="009A5AB8">
          <w:t xml:space="preserve"> </w:t>
        </w:r>
      </w:ins>
      <w:r w:rsidRPr="00AC1770">
        <w:t xml:space="preserve">statements, </w:t>
      </w:r>
      <w:del w:id="1380" w:author="AnneMarieW" w:date="2019-02-13T14:00:00Z">
        <w:r w:rsidRPr="00AC1770" w:rsidDel="00961738">
          <w:delText>as</w:delText>
        </w:r>
      </w:del>
      <w:ins w:id="1381" w:author="AnneMarieW" w:date="2019-02-13T14:00:00Z">
        <w:r w:rsidR="00961738">
          <w:t>because</w:t>
        </w:r>
      </w:ins>
      <w:r w:rsidRPr="00AC1770">
        <w:t xml:space="preserve"> Rust doesn’t allow that. Listing 7-15</w:t>
      </w:r>
      <w:r w:rsidR="00AC1770">
        <w:t xml:space="preserve"> </w:t>
      </w:r>
      <w:r w:rsidRPr="00AC1770">
        <w:t>shows how to bring two</w:t>
      </w:r>
      <w:ins w:id="1382" w:author="Carol Nichols" w:date="2019-02-15T14:23:00Z">
        <w:r w:rsidR="009F2AAD">
          <w:t xml:space="preserve"> </w:t>
        </w:r>
      </w:ins>
      <w:del w:id="1383" w:author="Carol Nichols" w:date="2019-02-15T14:23:00Z">
        <w:r w:rsidRPr="00AC1770" w:rsidDel="009F2AAD">
          <w:delText> </w:delText>
        </w:r>
      </w:del>
      <w:r w:rsidRPr="00AC1770">
        <w:rPr>
          <w:rStyle w:val="Literal"/>
        </w:rPr>
        <w:t>Result</w:t>
      </w:r>
      <w:del w:id="1384" w:author="Carol Nichols" w:date="2019-02-15T14:23:00Z">
        <w:r w:rsidDel="004029F0">
          <w:delText> </w:delText>
        </w:r>
      </w:del>
      <w:ins w:id="1385" w:author="Carol Nichols" w:date="2019-02-15T14:23:00Z">
        <w:r w:rsidR="004029F0">
          <w:t xml:space="preserve"> </w:t>
        </w:r>
      </w:ins>
      <w:r>
        <w:t>types into scope that have the same name but</w:t>
      </w:r>
      <w:r w:rsidR="00AC1770">
        <w:t xml:space="preserve"> </w:t>
      </w:r>
      <w:r>
        <w:t>different parent modules</w:t>
      </w:r>
      <w:del w:id="1386" w:author="AnneMarieW" w:date="2019-02-13T14:00:00Z">
        <w:r w:rsidDel="00961738">
          <w:delText>,</w:delText>
        </w:r>
      </w:del>
      <w:r>
        <w:t xml:space="preserve"> and how to refer to them.</w:t>
      </w:r>
    </w:p>
    <w:p w14:paraId="127FA6A9" w14:textId="77777777" w:rsidR="003F4E38" w:rsidRDefault="003F4E38" w:rsidP="00AC1770">
      <w:pPr>
        <w:pStyle w:val="ProductionDirective"/>
      </w:pPr>
      <w:r>
        <w:t>Filename: src/lib.rs</w:t>
      </w:r>
    </w:p>
    <w:p w14:paraId="462950C0" w14:textId="77777777" w:rsidR="003F4E38" w:rsidRPr="00AC1770" w:rsidRDefault="003F4E38" w:rsidP="00AC1770">
      <w:pPr>
        <w:pStyle w:val="CodeA"/>
      </w:pPr>
      <w:r w:rsidRPr="00AC1770">
        <w:t>use std::fmt;</w:t>
      </w:r>
    </w:p>
    <w:p w14:paraId="3A0BA7CC" w14:textId="77777777" w:rsidR="003F4E38" w:rsidRPr="00AC1770" w:rsidRDefault="003F4E38" w:rsidP="00AC1770">
      <w:pPr>
        <w:pStyle w:val="CodeB"/>
      </w:pPr>
      <w:r w:rsidRPr="00AC1770">
        <w:t>use std::io;</w:t>
      </w:r>
    </w:p>
    <w:p w14:paraId="6C3112FA" w14:textId="77777777" w:rsidR="003F4E38" w:rsidRPr="00AC1770" w:rsidRDefault="003F4E38" w:rsidP="00AC1770">
      <w:pPr>
        <w:pStyle w:val="CodeB"/>
      </w:pPr>
    </w:p>
    <w:p w14:paraId="31B1E0CE" w14:textId="77777777" w:rsidR="003F4E38" w:rsidRPr="00AC1770" w:rsidRDefault="003F4E38" w:rsidP="00AC1770">
      <w:pPr>
        <w:pStyle w:val="CodeB"/>
      </w:pPr>
      <w:r w:rsidRPr="00AC1770">
        <w:t>fn function1() -&gt; fmt::Result {</w:t>
      </w:r>
    </w:p>
    <w:p w14:paraId="100A0C8A" w14:textId="77777777" w:rsidR="003F4E38" w:rsidRPr="00AC1770" w:rsidRDefault="003F4E38" w:rsidP="00AC1770">
      <w:pPr>
        <w:pStyle w:val="CodeB"/>
      </w:pPr>
      <w:r w:rsidRPr="00AC1770">
        <w:t>}</w:t>
      </w:r>
    </w:p>
    <w:p w14:paraId="6C8FCB78" w14:textId="77777777" w:rsidR="003F4E38" w:rsidRPr="00AC1770" w:rsidRDefault="003F4E38" w:rsidP="00AC1770">
      <w:pPr>
        <w:pStyle w:val="CodeB"/>
      </w:pPr>
    </w:p>
    <w:p w14:paraId="637DA36B" w14:textId="77777777" w:rsidR="003F4E38" w:rsidRPr="00AC1770" w:rsidRDefault="003F4E38" w:rsidP="00AC1770">
      <w:pPr>
        <w:pStyle w:val="CodeB"/>
      </w:pPr>
      <w:r w:rsidRPr="00AC1770">
        <w:t>fn function2() -&gt; io::Result&lt;()&gt; {</w:t>
      </w:r>
    </w:p>
    <w:p w14:paraId="65F31E34" w14:textId="77777777" w:rsidR="003F4E38" w:rsidRPr="006B039B" w:rsidRDefault="003F4E38" w:rsidP="00AC1770">
      <w:pPr>
        <w:pStyle w:val="CodeC"/>
      </w:pPr>
      <w:r w:rsidRPr="006B039B">
        <w:t>}</w:t>
      </w:r>
    </w:p>
    <w:p w14:paraId="3ADAA508" w14:textId="77777777" w:rsidR="003F4E38" w:rsidRDefault="003F4E38" w:rsidP="00AC1770">
      <w:pPr>
        <w:pStyle w:val="Listing"/>
      </w:pPr>
      <w:r>
        <w:t>Listing 7-15: Bringing two types with the same name into the same scope</w:t>
      </w:r>
      <w:r w:rsidR="00AC1770">
        <w:t xml:space="preserve"> </w:t>
      </w:r>
      <w:r>
        <w:t>requires using their parent modules</w:t>
      </w:r>
      <w:ins w:id="1387" w:author="AnneMarieW" w:date="2019-02-14T09:58:00Z">
        <w:r w:rsidR="00DC2F81">
          <w:t>.</w:t>
        </w:r>
      </w:ins>
    </w:p>
    <w:p w14:paraId="70F9EC36" w14:textId="5E75B465" w:rsidR="003F4E38" w:rsidRDefault="003F4E38" w:rsidP="006B039B">
      <w:pPr>
        <w:pStyle w:val="Body"/>
      </w:pPr>
      <w:r w:rsidRPr="00AC1770">
        <w:t>As you can see, using the parent modules distinguishes the two</w:t>
      </w:r>
      <w:ins w:id="1388" w:author="Carol Nichols" w:date="2019-02-15T14:23:00Z">
        <w:r w:rsidR="00F25BBE">
          <w:t xml:space="preserve"> </w:t>
        </w:r>
      </w:ins>
      <w:del w:id="1389" w:author="Carol Nichols" w:date="2019-02-15T14:23:00Z">
        <w:r w:rsidRPr="00AC1770" w:rsidDel="00F25BBE">
          <w:delText> </w:delText>
        </w:r>
      </w:del>
      <w:r w:rsidRPr="00AC1770">
        <w:rPr>
          <w:rStyle w:val="Literal"/>
        </w:rPr>
        <w:t>Result</w:t>
      </w:r>
      <w:del w:id="1390" w:author="Carol Nichols" w:date="2019-02-15T14:23:00Z">
        <w:r w:rsidRPr="00AC1770" w:rsidDel="00C24FFC">
          <w:delText> </w:delText>
        </w:r>
      </w:del>
      <w:ins w:id="1391" w:author="Carol Nichols" w:date="2019-02-15T14:23:00Z">
        <w:r w:rsidR="00C24FFC">
          <w:t xml:space="preserve"> </w:t>
        </w:r>
      </w:ins>
      <w:r w:rsidRPr="00AC1770">
        <w:t>types.</w:t>
      </w:r>
      <w:r w:rsidR="00AC1770">
        <w:t xml:space="preserve"> </w:t>
      </w:r>
      <w:r w:rsidRPr="00AC1770">
        <w:t>If instead we specified</w:t>
      </w:r>
      <w:ins w:id="1392" w:author="Carol Nichols" w:date="2019-02-15T14:23:00Z">
        <w:r w:rsidR="00C007F5">
          <w:t xml:space="preserve"> </w:t>
        </w:r>
      </w:ins>
      <w:del w:id="1393" w:author="Carol Nichols" w:date="2019-02-15T14:23:00Z">
        <w:r w:rsidRPr="00AC1770" w:rsidDel="00C007F5">
          <w:delText> </w:delText>
        </w:r>
      </w:del>
      <w:r w:rsidRPr="00AC1770">
        <w:rPr>
          <w:rStyle w:val="Literal"/>
        </w:rPr>
        <w:t xml:space="preserve">use </w:t>
      </w:r>
      <w:proofErr w:type="gramStart"/>
      <w:r w:rsidRPr="00AC1770">
        <w:rPr>
          <w:rStyle w:val="Literal"/>
        </w:rPr>
        <w:t>std::</w:t>
      </w:r>
      <w:proofErr w:type="gramEnd"/>
      <w:r w:rsidRPr="00AC1770">
        <w:rPr>
          <w:rStyle w:val="Literal"/>
        </w:rPr>
        <w:t>fmt::Result</w:t>
      </w:r>
      <w:del w:id="1394" w:author="Carol Nichols" w:date="2019-02-15T14:23:00Z">
        <w:r w:rsidRPr="00AC1770" w:rsidDel="00076BE9">
          <w:delText> </w:delText>
        </w:r>
      </w:del>
      <w:ins w:id="1395" w:author="Carol Nichols" w:date="2019-02-15T14:23:00Z">
        <w:r w:rsidR="00076BE9">
          <w:t xml:space="preserve"> </w:t>
        </w:r>
      </w:ins>
      <w:r w:rsidRPr="00AC1770">
        <w:t>and</w:t>
      </w:r>
      <w:ins w:id="1396" w:author="Carol Nichols" w:date="2019-02-15T14:23:00Z">
        <w:r w:rsidR="00762BAD">
          <w:t xml:space="preserve"> </w:t>
        </w:r>
      </w:ins>
      <w:del w:id="1397" w:author="Carol Nichols" w:date="2019-02-15T14:23:00Z">
        <w:r w:rsidRPr="00AC1770" w:rsidDel="00762BAD">
          <w:delText> </w:delText>
        </w:r>
      </w:del>
      <w:r w:rsidRPr="00AC1770">
        <w:rPr>
          <w:rStyle w:val="Literal"/>
        </w:rPr>
        <w:t>use std::io::Result</w:t>
      </w:r>
      <w:r w:rsidRPr="00AC1770">
        <w:t>, we’d</w:t>
      </w:r>
      <w:r w:rsidR="00AC1770">
        <w:t xml:space="preserve"> </w:t>
      </w:r>
      <w:r w:rsidRPr="00AC1770">
        <w:t>have two</w:t>
      </w:r>
      <w:ins w:id="1398" w:author="Carol Nichols" w:date="2019-02-15T14:23:00Z">
        <w:r w:rsidR="00BE3885">
          <w:t xml:space="preserve"> </w:t>
        </w:r>
      </w:ins>
      <w:del w:id="1399" w:author="Carol Nichols" w:date="2019-02-15T14:23:00Z">
        <w:r w:rsidRPr="00AC1770" w:rsidDel="00BE3885">
          <w:delText> </w:delText>
        </w:r>
      </w:del>
      <w:r w:rsidRPr="00AC1770">
        <w:rPr>
          <w:rStyle w:val="Literal"/>
        </w:rPr>
        <w:t>Result</w:t>
      </w:r>
      <w:del w:id="1400" w:author="Carol Nichols" w:date="2019-02-15T14:23:00Z">
        <w:r w:rsidRPr="00AC1770" w:rsidDel="007E2C8C">
          <w:delText> </w:delText>
        </w:r>
      </w:del>
      <w:ins w:id="1401" w:author="Carol Nichols" w:date="2019-02-15T14:23:00Z">
        <w:r w:rsidR="007E2C8C">
          <w:t xml:space="preserve"> </w:t>
        </w:r>
      </w:ins>
      <w:r w:rsidRPr="00AC1770">
        <w:t>types in the same scope and Rust wouldn’t know which one we</w:t>
      </w:r>
      <w:r w:rsidR="00AC1770">
        <w:t xml:space="preserve"> </w:t>
      </w:r>
      <w:r w:rsidRPr="00AC1770">
        <w:t>meant when we used</w:t>
      </w:r>
      <w:ins w:id="1402" w:author="Carol Nichols" w:date="2019-02-15T14:23:00Z">
        <w:r w:rsidR="008C75E1">
          <w:t xml:space="preserve"> </w:t>
        </w:r>
      </w:ins>
      <w:del w:id="1403" w:author="Carol Nichols" w:date="2019-02-15T14:23:00Z">
        <w:r w:rsidRPr="00AC1770" w:rsidDel="008C75E1">
          <w:delText> </w:delText>
        </w:r>
      </w:del>
      <w:r w:rsidRPr="00AC1770">
        <w:rPr>
          <w:rStyle w:val="Literal"/>
        </w:rPr>
        <w:t>Result</w:t>
      </w:r>
      <w:r>
        <w:t>. Try it and see what compiler error you get!</w:t>
      </w:r>
    </w:p>
    <w:p w14:paraId="3EE7B852" w14:textId="6E747BA9" w:rsidR="003F4E38" w:rsidRDefault="003F4E38" w:rsidP="00AC1770">
      <w:pPr>
        <w:pStyle w:val="HeadB"/>
      </w:pPr>
      <w:bookmarkStart w:id="1404" w:name="providing-new-names-with-the-`as`-keywor"/>
      <w:bookmarkStart w:id="1405" w:name="_Toc1404767"/>
      <w:bookmarkEnd w:id="1404"/>
      <w:r w:rsidRPr="00AC1770">
        <w:t>Providing New Names with the</w:t>
      </w:r>
      <w:ins w:id="1406" w:author="Carol Nichols" w:date="2019-02-15T14:24:00Z">
        <w:r w:rsidR="00801423">
          <w:t xml:space="preserve"> </w:t>
        </w:r>
      </w:ins>
      <w:del w:id="1407" w:author="Carol Nichols" w:date="2019-02-15T14:24:00Z">
        <w:r w:rsidRPr="00693A74" w:rsidDel="00801423">
          <w:rPr>
            <w:rStyle w:val="Literal"/>
            <w:rPrChange w:id="1408" w:author="Carol Nichols" w:date="2019-02-18T14:11:00Z">
              <w:rPr/>
            </w:rPrChange>
          </w:rPr>
          <w:delText> </w:delText>
        </w:r>
      </w:del>
      <w:r w:rsidRPr="00693A74">
        <w:rPr>
          <w:rStyle w:val="Literal"/>
        </w:rPr>
        <w:t>as</w:t>
      </w:r>
      <w:del w:id="1409" w:author="Carol Nichols" w:date="2019-02-15T14:24:00Z">
        <w:r w:rsidDel="00801423">
          <w:delText> </w:delText>
        </w:r>
      </w:del>
      <w:ins w:id="1410" w:author="Carol Nichols" w:date="2019-02-15T14:24:00Z">
        <w:r w:rsidR="00801423">
          <w:t xml:space="preserve"> </w:t>
        </w:r>
      </w:ins>
      <w:r>
        <w:t>Keyword</w:t>
      </w:r>
      <w:bookmarkEnd w:id="1405"/>
    </w:p>
    <w:p w14:paraId="5A97006C" w14:textId="494CEF6F" w:rsidR="003F4E38" w:rsidRDefault="003F4E38" w:rsidP="00AC1770">
      <w:pPr>
        <w:pStyle w:val="BodyFirst"/>
      </w:pPr>
      <w:r w:rsidRPr="00AC1770">
        <w:t>There’s another solution to the problem of bringing two types of the same name</w:t>
      </w:r>
      <w:r w:rsidR="00AC1770">
        <w:t xml:space="preserve"> </w:t>
      </w:r>
      <w:r w:rsidRPr="00AC1770">
        <w:t>into the same scope with</w:t>
      </w:r>
      <w:ins w:id="1411" w:author="Carol Nichols" w:date="2019-02-18T14:28:00Z">
        <w:r w:rsidR="00973D6F">
          <w:t xml:space="preserve"> </w:t>
        </w:r>
      </w:ins>
      <w:del w:id="1412" w:author="Carol Nichols" w:date="2019-02-18T14:28:00Z">
        <w:r w:rsidRPr="00AC1770" w:rsidDel="00973D6F">
          <w:delText> </w:delText>
        </w:r>
      </w:del>
      <w:r w:rsidRPr="00AC1770">
        <w:rPr>
          <w:rStyle w:val="Literal"/>
        </w:rPr>
        <w:t>use</w:t>
      </w:r>
      <w:r w:rsidRPr="00AC1770">
        <w:t>: after the path, we can specify</w:t>
      </w:r>
      <w:ins w:id="1413" w:author="Carol Nichols" w:date="2019-02-18T14:28:00Z">
        <w:r w:rsidR="000F3D2B">
          <w:t xml:space="preserve"> </w:t>
        </w:r>
      </w:ins>
      <w:del w:id="1414" w:author="Carol Nichols" w:date="2019-02-18T14:28:00Z">
        <w:r w:rsidRPr="00AC1770" w:rsidDel="000F3D2B">
          <w:delText> </w:delText>
        </w:r>
      </w:del>
      <w:r w:rsidRPr="00AC1770">
        <w:rPr>
          <w:rStyle w:val="Literal"/>
        </w:rPr>
        <w:t>as</w:t>
      </w:r>
      <w:del w:id="1415" w:author="Carol Nichols" w:date="2019-02-18T14:28:00Z">
        <w:r w:rsidRPr="00AC1770" w:rsidDel="000F3D2B">
          <w:delText> </w:delText>
        </w:r>
      </w:del>
      <w:ins w:id="1416" w:author="Carol Nichols" w:date="2019-02-18T14:28:00Z">
        <w:r w:rsidR="000F3D2B">
          <w:t xml:space="preserve"> </w:t>
        </w:r>
      </w:ins>
      <w:r w:rsidRPr="00AC1770">
        <w:t>and a new</w:t>
      </w:r>
      <w:r w:rsidR="00AC1770">
        <w:t xml:space="preserve"> </w:t>
      </w:r>
      <w:r w:rsidRPr="00AC1770">
        <w:t>local name, or alias, for the type. Listing 7-16 shows another way to write the</w:t>
      </w:r>
      <w:r w:rsidR="00AC1770">
        <w:t xml:space="preserve"> </w:t>
      </w:r>
      <w:r w:rsidRPr="00AC1770">
        <w:t xml:space="preserve">code </w:t>
      </w:r>
      <w:del w:id="1417" w:author="AnneMarieW" w:date="2019-02-13T14:01:00Z">
        <w:r w:rsidRPr="00AC1770" w:rsidDel="00386C4F">
          <w:delText>from</w:delText>
        </w:r>
      </w:del>
      <w:ins w:id="1418" w:author="AnneMarieW" w:date="2019-02-13T14:01:00Z">
        <w:r w:rsidR="00386C4F">
          <w:t>in</w:t>
        </w:r>
      </w:ins>
      <w:r w:rsidRPr="00AC1770">
        <w:t xml:space="preserve"> Listing 7-15 by renaming one of the two</w:t>
      </w:r>
      <w:ins w:id="1419" w:author="Carol Nichols" w:date="2019-02-18T14:28:00Z">
        <w:r w:rsidR="00591AB7">
          <w:t xml:space="preserve"> </w:t>
        </w:r>
      </w:ins>
      <w:del w:id="1420" w:author="Carol Nichols" w:date="2019-02-18T14:28:00Z">
        <w:r w:rsidRPr="00AC1770" w:rsidDel="00591AB7">
          <w:delText> </w:delText>
        </w:r>
      </w:del>
      <w:r w:rsidRPr="00AC1770">
        <w:rPr>
          <w:rStyle w:val="Literal"/>
        </w:rPr>
        <w:t>Result</w:t>
      </w:r>
      <w:del w:id="1421" w:author="Carol Nichols" w:date="2019-02-18T14:29:00Z">
        <w:r w:rsidRPr="00AC1770" w:rsidDel="00F7178D">
          <w:delText> </w:delText>
        </w:r>
      </w:del>
      <w:ins w:id="1422" w:author="Carol Nichols" w:date="2019-02-18T14:29:00Z">
        <w:r w:rsidR="00F7178D">
          <w:t xml:space="preserve"> </w:t>
        </w:r>
      </w:ins>
      <w:r w:rsidRPr="00AC1770">
        <w:t>types using</w:t>
      </w:r>
      <w:ins w:id="1423" w:author="Carol Nichols" w:date="2019-02-18T14:29:00Z">
        <w:r w:rsidR="00344200">
          <w:t xml:space="preserve"> </w:t>
        </w:r>
      </w:ins>
      <w:del w:id="1424" w:author="Carol Nichols" w:date="2019-02-18T14:29:00Z">
        <w:r w:rsidRPr="00AC1770" w:rsidDel="00344200">
          <w:delText> </w:delText>
        </w:r>
      </w:del>
      <w:r w:rsidRPr="00AC1770">
        <w:rPr>
          <w:rStyle w:val="Literal"/>
        </w:rPr>
        <w:t>as</w:t>
      </w:r>
      <w:r>
        <w:t>.</w:t>
      </w:r>
    </w:p>
    <w:p w14:paraId="6DF818E1" w14:textId="77777777" w:rsidR="003F4E38" w:rsidRDefault="003F4E38" w:rsidP="00AC1770">
      <w:pPr>
        <w:pStyle w:val="ProductionDirective"/>
      </w:pPr>
      <w:r>
        <w:t>Filename: src/lib.rs</w:t>
      </w:r>
    </w:p>
    <w:p w14:paraId="61DF7449" w14:textId="77777777" w:rsidR="003F4E38" w:rsidRPr="00AC1770" w:rsidRDefault="003F4E38" w:rsidP="00AC1770">
      <w:pPr>
        <w:pStyle w:val="CodeA"/>
      </w:pPr>
      <w:r w:rsidRPr="00AC1770">
        <w:t>use std::fmt::Result;</w:t>
      </w:r>
    </w:p>
    <w:p w14:paraId="547CFACC" w14:textId="77777777" w:rsidR="003F4E38" w:rsidRPr="00AC1770" w:rsidRDefault="003F4E38" w:rsidP="00AC1770">
      <w:pPr>
        <w:pStyle w:val="CodeB"/>
      </w:pPr>
      <w:r w:rsidRPr="00AC1770">
        <w:t>use std::io::Result as IoResult;</w:t>
      </w:r>
    </w:p>
    <w:p w14:paraId="59AE3BA0" w14:textId="77777777" w:rsidR="003F4E38" w:rsidRPr="00AC1770" w:rsidRDefault="003F4E38" w:rsidP="00AC1770">
      <w:pPr>
        <w:pStyle w:val="CodeB"/>
      </w:pPr>
    </w:p>
    <w:p w14:paraId="0C3248F6" w14:textId="77777777" w:rsidR="003F4E38" w:rsidRPr="00AC1770" w:rsidRDefault="003F4E38" w:rsidP="00AC1770">
      <w:pPr>
        <w:pStyle w:val="CodeB"/>
      </w:pPr>
      <w:r w:rsidRPr="00AC1770">
        <w:t>fn function1() -&gt; Result {</w:t>
      </w:r>
    </w:p>
    <w:p w14:paraId="0025C50F" w14:textId="77777777" w:rsidR="003F4E38" w:rsidRPr="00AC1770" w:rsidRDefault="003F4E38" w:rsidP="00AC1770">
      <w:pPr>
        <w:pStyle w:val="CodeB"/>
      </w:pPr>
      <w:r w:rsidRPr="00AC1770">
        <w:t>}</w:t>
      </w:r>
    </w:p>
    <w:p w14:paraId="44059310" w14:textId="77777777" w:rsidR="003F4E38" w:rsidRPr="00AC1770" w:rsidRDefault="003F4E38" w:rsidP="00AC1770">
      <w:pPr>
        <w:pStyle w:val="CodeB"/>
      </w:pPr>
    </w:p>
    <w:p w14:paraId="24E792A6" w14:textId="77777777" w:rsidR="003F4E38" w:rsidRPr="00AC1770" w:rsidRDefault="003F4E38" w:rsidP="00AC1770">
      <w:pPr>
        <w:pStyle w:val="CodeB"/>
      </w:pPr>
      <w:r w:rsidRPr="00AC1770">
        <w:t>fn function2() -&gt; IoResult&lt;()&gt; {</w:t>
      </w:r>
    </w:p>
    <w:p w14:paraId="62F1B741" w14:textId="77777777" w:rsidR="003F4E38" w:rsidRPr="006B039B" w:rsidRDefault="003F4E38" w:rsidP="00AC1770">
      <w:pPr>
        <w:pStyle w:val="CodeC"/>
      </w:pPr>
      <w:r w:rsidRPr="006B039B">
        <w:t>}</w:t>
      </w:r>
    </w:p>
    <w:p w14:paraId="6E10275B" w14:textId="37625708" w:rsidR="003F4E38" w:rsidRDefault="003F4E38" w:rsidP="00AC1770">
      <w:pPr>
        <w:pStyle w:val="Listing"/>
      </w:pPr>
      <w:r w:rsidRPr="00AC1770">
        <w:t>Listing 7-16: Renaming a type when it’s brought into scope with the</w:t>
      </w:r>
      <w:ins w:id="1425" w:author="Carol Nichols" w:date="2019-02-18T14:29:00Z">
        <w:r w:rsidR="003F43C2">
          <w:t xml:space="preserve"> </w:t>
        </w:r>
      </w:ins>
      <w:del w:id="1426" w:author="Carol Nichols" w:date="2019-02-18T14:29:00Z">
        <w:r w:rsidRPr="00AC1770" w:rsidDel="003F43C2">
          <w:delText> </w:delText>
        </w:r>
      </w:del>
      <w:r w:rsidRPr="00386C4F">
        <w:rPr>
          <w:rStyle w:val="LiteralCaption"/>
          <w:rPrChange w:id="1427" w:author="AnneMarieW" w:date="2019-02-13T14:01:00Z">
            <w:rPr>
              <w:rStyle w:val="Literal"/>
            </w:rPr>
          </w:rPrChange>
        </w:rPr>
        <w:t>as</w:t>
      </w:r>
      <w:del w:id="1428" w:author="Carol Nichols" w:date="2019-02-18T14:29:00Z">
        <w:r w:rsidDel="003F43C2">
          <w:delText> </w:delText>
        </w:r>
      </w:del>
      <w:ins w:id="1429" w:author="Carol Nichols" w:date="2019-02-18T14:29:00Z">
        <w:r w:rsidR="003F43C2">
          <w:t xml:space="preserve"> </w:t>
        </w:r>
      </w:ins>
      <w:r>
        <w:t>keyword</w:t>
      </w:r>
    </w:p>
    <w:p w14:paraId="7CC2B9BA" w14:textId="390D0343" w:rsidR="003F4E38" w:rsidRDefault="003F4E38" w:rsidP="006B039B">
      <w:pPr>
        <w:pStyle w:val="Body"/>
      </w:pPr>
      <w:r>
        <w:t>In the second</w:t>
      </w:r>
      <w:ins w:id="1430" w:author="Carol Nichols" w:date="2019-02-18T14:29:00Z">
        <w:r w:rsidR="008A2B02">
          <w:t xml:space="preserve"> </w:t>
        </w:r>
      </w:ins>
      <w:del w:id="1431" w:author="Carol Nichols" w:date="2019-02-18T14:29:00Z">
        <w:r w:rsidDel="008A2B02">
          <w:delText> </w:delText>
        </w:r>
      </w:del>
      <w:r w:rsidRPr="00AC1770">
        <w:rPr>
          <w:rStyle w:val="Literal"/>
        </w:rPr>
        <w:t>use</w:t>
      </w:r>
      <w:del w:id="1432" w:author="Carol Nichols" w:date="2019-02-18T14:29:00Z">
        <w:r w:rsidRPr="00AC1770" w:rsidDel="008A2B02">
          <w:delText> </w:delText>
        </w:r>
      </w:del>
      <w:ins w:id="1433" w:author="Carol Nichols" w:date="2019-02-18T14:29:00Z">
        <w:r w:rsidR="008A2B02">
          <w:t xml:space="preserve"> </w:t>
        </w:r>
      </w:ins>
      <w:r w:rsidRPr="00AC1770">
        <w:t>statement, we chose the new name</w:t>
      </w:r>
      <w:ins w:id="1434" w:author="Carol Nichols" w:date="2019-02-18T14:29:00Z">
        <w:r w:rsidR="00AB5BC9">
          <w:t xml:space="preserve"> </w:t>
        </w:r>
      </w:ins>
      <w:del w:id="1435" w:author="Carol Nichols" w:date="2019-02-18T14:29:00Z">
        <w:r w:rsidRPr="00AC1770" w:rsidDel="00AB5BC9">
          <w:delText> </w:delText>
        </w:r>
      </w:del>
      <w:r w:rsidRPr="00AC1770">
        <w:rPr>
          <w:rStyle w:val="Literal"/>
        </w:rPr>
        <w:t>IoResult</w:t>
      </w:r>
      <w:del w:id="1436" w:author="Carol Nichols" w:date="2019-02-18T14:29:00Z">
        <w:r w:rsidRPr="00AC1770" w:rsidDel="00D05C3C">
          <w:delText> </w:delText>
        </w:r>
      </w:del>
      <w:ins w:id="1437" w:author="Carol Nichols" w:date="2019-02-18T14:29:00Z">
        <w:r w:rsidR="00D05C3C">
          <w:t xml:space="preserve"> </w:t>
        </w:r>
      </w:ins>
      <w:r w:rsidRPr="00AC1770">
        <w:t>for the</w:t>
      </w:r>
      <w:r w:rsidR="00AC1770">
        <w:t xml:space="preserve"> </w:t>
      </w:r>
      <w:proofErr w:type="gramStart"/>
      <w:r w:rsidRPr="00AC1770">
        <w:rPr>
          <w:rStyle w:val="Literal"/>
        </w:rPr>
        <w:t>std::</w:t>
      </w:r>
      <w:proofErr w:type="gramEnd"/>
      <w:r w:rsidRPr="00AC1770">
        <w:rPr>
          <w:rStyle w:val="Literal"/>
        </w:rPr>
        <w:t>io::Result</w:t>
      </w:r>
      <w:del w:id="1438" w:author="Carol Nichols" w:date="2019-02-18T14:29:00Z">
        <w:r w:rsidRPr="00AC1770" w:rsidDel="008360C2">
          <w:delText> </w:delText>
        </w:r>
      </w:del>
      <w:ins w:id="1439" w:author="Carol Nichols" w:date="2019-02-18T14:29:00Z">
        <w:r w:rsidR="008360C2">
          <w:t xml:space="preserve"> </w:t>
        </w:r>
      </w:ins>
      <w:r w:rsidRPr="00AC1770">
        <w:t>type, which won’t conflict with the</w:t>
      </w:r>
      <w:ins w:id="1440" w:author="Carol Nichols" w:date="2019-02-18T14:29:00Z">
        <w:r w:rsidR="0022687C">
          <w:t xml:space="preserve"> </w:t>
        </w:r>
      </w:ins>
      <w:del w:id="1441" w:author="Carol Nichols" w:date="2019-02-18T14:29:00Z">
        <w:r w:rsidRPr="00AC1770" w:rsidDel="0022687C">
          <w:delText> </w:delText>
        </w:r>
      </w:del>
      <w:r w:rsidRPr="00AC1770">
        <w:rPr>
          <w:rStyle w:val="Literal"/>
        </w:rPr>
        <w:t>Result</w:t>
      </w:r>
      <w:del w:id="1442" w:author="Carol Nichols" w:date="2019-02-18T14:29:00Z">
        <w:r w:rsidRPr="00AC1770" w:rsidDel="007920EA">
          <w:delText> </w:delText>
        </w:r>
      </w:del>
      <w:ins w:id="1443" w:author="Carol Nichols" w:date="2019-02-18T14:29:00Z">
        <w:r w:rsidR="007920EA">
          <w:t xml:space="preserve"> </w:t>
        </w:r>
      </w:ins>
      <w:r w:rsidRPr="00AC1770">
        <w:t>from</w:t>
      </w:r>
      <w:ins w:id="1444" w:author="Carol Nichols" w:date="2019-02-18T14:30:00Z">
        <w:r w:rsidR="006F130B">
          <w:t xml:space="preserve"> </w:t>
        </w:r>
      </w:ins>
      <w:del w:id="1445" w:author="Carol Nichols" w:date="2019-02-18T14:30:00Z">
        <w:r w:rsidRPr="00AC1770" w:rsidDel="006F130B">
          <w:delText> </w:delText>
        </w:r>
      </w:del>
      <w:r w:rsidRPr="00AC1770">
        <w:rPr>
          <w:rStyle w:val="Literal"/>
        </w:rPr>
        <w:t>std::fmt</w:t>
      </w:r>
      <w:r w:rsidR="00AC1770">
        <w:t xml:space="preserve"> </w:t>
      </w:r>
      <w:r>
        <w:t>that we’ve also brought into scope.</w:t>
      </w:r>
      <w:del w:id="1446" w:author="AnneMarieW" w:date="2019-02-13T14:02:00Z">
        <w:r w:rsidDel="00386C4F">
          <w:delText xml:space="preserve"> Both</w:delText>
        </w:r>
      </w:del>
      <w:r>
        <w:t xml:space="preserve"> Listing 7-15 and Listing 7-16 are</w:t>
      </w:r>
      <w:r w:rsidR="00AC1770">
        <w:t xml:space="preserve"> </w:t>
      </w:r>
      <w:r>
        <w:t>considered idiomatic</w:t>
      </w:r>
      <w:del w:id="1447" w:author="AnneMarieW" w:date="2019-02-13T14:02:00Z">
        <w:r w:rsidDel="00386C4F">
          <w:delText>,</w:delText>
        </w:r>
      </w:del>
      <w:ins w:id="1448" w:author="AnneMarieW" w:date="2019-02-13T14:02:00Z">
        <w:r w:rsidR="00386C4F">
          <w:t>, so</w:t>
        </w:r>
      </w:ins>
      <w:r>
        <w:t xml:space="preserve"> the choice is up to you!</w:t>
      </w:r>
    </w:p>
    <w:p w14:paraId="555C1585" w14:textId="4B6F9D79" w:rsidR="003F4E38" w:rsidRDefault="003F4E38" w:rsidP="00AC1770">
      <w:pPr>
        <w:pStyle w:val="HeadB"/>
      </w:pPr>
      <w:bookmarkStart w:id="1449" w:name="re-exporting-names-with-`pub-use`"/>
      <w:bookmarkStart w:id="1450" w:name="_Toc1404768"/>
      <w:bookmarkEnd w:id="1449"/>
      <w:commentRangeStart w:id="1451"/>
      <w:r w:rsidRPr="00AC1770">
        <w:t>Re</w:t>
      </w:r>
      <w:ins w:id="1452" w:author="Carol Nichols" w:date="2019-02-18T14:13:00Z">
        <w:r w:rsidR="00C00745">
          <w:t>-</w:t>
        </w:r>
      </w:ins>
      <w:del w:id="1453" w:author="AnneMarieW" w:date="2019-02-12T15:10:00Z">
        <w:r w:rsidRPr="00AC1770" w:rsidDel="006F1DF9">
          <w:delText>-</w:delText>
        </w:r>
      </w:del>
      <w:r w:rsidRPr="00AC1770">
        <w:t xml:space="preserve">exporting </w:t>
      </w:r>
      <w:commentRangeEnd w:id="1451"/>
      <w:r w:rsidR="00C00745">
        <w:rPr>
          <w:rStyle w:val="CommentReference"/>
          <w:rFonts w:ascii="Times New Roman" w:hAnsi="Times New Roman"/>
          <w:b w:val="0"/>
          <w:i w:val="0"/>
        </w:rPr>
        <w:commentReference w:id="1451"/>
      </w:r>
      <w:r w:rsidRPr="00AC1770">
        <w:t>Names with</w:t>
      </w:r>
      <w:ins w:id="1454" w:author="Carol Nichols" w:date="2019-02-18T14:30:00Z">
        <w:r w:rsidR="00C83792">
          <w:t xml:space="preserve"> </w:t>
        </w:r>
      </w:ins>
      <w:del w:id="1455" w:author="Carol Nichols" w:date="2019-02-18T14:30:00Z">
        <w:r w:rsidRPr="00AC1770" w:rsidDel="00C83792">
          <w:delText> </w:delText>
        </w:r>
      </w:del>
      <w:r w:rsidRPr="003B360E">
        <w:rPr>
          <w:rStyle w:val="Literal"/>
        </w:rPr>
        <w:t>pub use</w:t>
      </w:r>
      <w:bookmarkEnd w:id="1450"/>
    </w:p>
    <w:p w14:paraId="48B28062" w14:textId="5512B929" w:rsidR="003F4E38" w:rsidRDefault="003F4E38" w:rsidP="00AC1770">
      <w:pPr>
        <w:pStyle w:val="BodyFirst"/>
      </w:pPr>
      <w:r w:rsidRPr="00AC1770">
        <w:lastRenderedPageBreak/>
        <w:t xml:space="preserve">When </w:t>
      </w:r>
      <w:del w:id="1456" w:author="AnneMarieW" w:date="2019-02-13T14:04:00Z">
        <w:r w:rsidRPr="00AC1770" w:rsidDel="00587F01">
          <w:delText>you</w:delText>
        </w:r>
      </w:del>
      <w:ins w:id="1457" w:author="AnneMarieW" w:date="2019-02-13T14:04:00Z">
        <w:r w:rsidR="00587F01">
          <w:t>we</w:t>
        </w:r>
      </w:ins>
      <w:r w:rsidRPr="00AC1770">
        <w:t xml:space="preserve"> bring a name into scope with the</w:t>
      </w:r>
      <w:ins w:id="1458" w:author="Carol Nichols" w:date="2019-02-18T14:30:00Z">
        <w:r w:rsidR="00F15945">
          <w:t xml:space="preserve"> </w:t>
        </w:r>
      </w:ins>
      <w:del w:id="1459" w:author="Carol Nichols" w:date="2019-02-18T14:30:00Z">
        <w:r w:rsidRPr="00AC1770" w:rsidDel="00F15945">
          <w:delText> </w:delText>
        </w:r>
      </w:del>
      <w:r w:rsidRPr="00AC1770">
        <w:rPr>
          <w:rStyle w:val="Literal"/>
        </w:rPr>
        <w:t>use</w:t>
      </w:r>
      <w:del w:id="1460" w:author="Carol Nichols" w:date="2019-02-18T14:30:00Z">
        <w:r w:rsidRPr="00AC1770" w:rsidDel="00996C11">
          <w:delText> </w:delText>
        </w:r>
      </w:del>
      <w:ins w:id="1461" w:author="Carol Nichols" w:date="2019-02-18T14:30:00Z">
        <w:r w:rsidR="00996C11">
          <w:t xml:space="preserve"> </w:t>
        </w:r>
      </w:ins>
      <w:r w:rsidRPr="00AC1770">
        <w:t>keyword, the name available in</w:t>
      </w:r>
      <w:r w:rsidR="00AC1770">
        <w:t xml:space="preserve"> </w:t>
      </w:r>
      <w:r w:rsidRPr="00AC1770">
        <w:t xml:space="preserve">the new scope is private. To enable the code that calls </w:t>
      </w:r>
      <w:del w:id="1462" w:author="AnneMarieW" w:date="2019-02-13T14:03:00Z">
        <w:r w:rsidRPr="00AC1770" w:rsidDel="00587F01">
          <w:delText>y</w:delText>
        </w:r>
      </w:del>
      <w:r w:rsidRPr="00AC1770">
        <w:t>our code to refer to</w:t>
      </w:r>
      <w:r w:rsidR="00AC1770">
        <w:t xml:space="preserve"> </w:t>
      </w:r>
      <w:r w:rsidRPr="00AC1770">
        <w:t xml:space="preserve">that name as if it had been defined in that code’s scope, </w:t>
      </w:r>
      <w:del w:id="1463" w:author="AnneMarieW" w:date="2019-02-13T14:03:00Z">
        <w:r w:rsidRPr="00AC1770" w:rsidDel="00587F01">
          <w:delText>you</w:delText>
        </w:r>
      </w:del>
      <w:ins w:id="1464" w:author="AnneMarieW" w:date="2019-02-13T14:03:00Z">
        <w:r w:rsidR="00587F01">
          <w:t>we</w:t>
        </w:r>
      </w:ins>
      <w:r w:rsidRPr="00AC1770">
        <w:t xml:space="preserve"> can combine</w:t>
      </w:r>
      <w:ins w:id="1465" w:author="Carol Nichols" w:date="2019-02-18T14:30:00Z">
        <w:r w:rsidR="000D2C84">
          <w:t xml:space="preserve"> </w:t>
        </w:r>
      </w:ins>
      <w:del w:id="1466" w:author="Carol Nichols" w:date="2019-02-18T14:30:00Z">
        <w:r w:rsidRPr="00AC1770" w:rsidDel="000D2C84">
          <w:delText> </w:delText>
        </w:r>
      </w:del>
      <w:r w:rsidRPr="00AC1770">
        <w:rPr>
          <w:rStyle w:val="Literal"/>
        </w:rPr>
        <w:t>pub</w:t>
      </w:r>
      <w:r w:rsidR="00AC1770">
        <w:t xml:space="preserve"> </w:t>
      </w:r>
      <w:r w:rsidRPr="00AC1770">
        <w:t>and</w:t>
      </w:r>
      <w:ins w:id="1467" w:author="Carol Nichols" w:date="2019-02-18T14:30:00Z">
        <w:r w:rsidR="00476EEA">
          <w:t xml:space="preserve"> </w:t>
        </w:r>
      </w:ins>
      <w:del w:id="1468" w:author="Carol Nichols" w:date="2019-02-18T14:30:00Z">
        <w:r w:rsidRPr="00AC1770" w:rsidDel="00476EEA">
          <w:delText> </w:delText>
        </w:r>
      </w:del>
      <w:r w:rsidRPr="00AC1770">
        <w:rPr>
          <w:rStyle w:val="Literal"/>
        </w:rPr>
        <w:t>use</w:t>
      </w:r>
      <w:r w:rsidRPr="00AC1770">
        <w:t>. This technique is called</w:t>
      </w:r>
      <w:ins w:id="1469" w:author="Carol Nichols" w:date="2019-02-18T14:30:00Z">
        <w:r w:rsidR="00423917">
          <w:t xml:space="preserve"> </w:t>
        </w:r>
      </w:ins>
      <w:del w:id="1470" w:author="Carol Nichols" w:date="2019-02-18T14:30:00Z">
        <w:r w:rsidRPr="00AC1770" w:rsidDel="00423917">
          <w:delText> </w:delText>
        </w:r>
      </w:del>
      <w:r w:rsidRPr="00AC1770">
        <w:rPr>
          <w:rStyle w:val="EmphasisItalic"/>
        </w:rPr>
        <w:t>re</w:t>
      </w:r>
      <w:ins w:id="1471" w:author="Carol Nichols" w:date="2019-02-18T14:14:00Z">
        <w:r w:rsidR="00944B50">
          <w:rPr>
            <w:rStyle w:val="EmphasisItalic"/>
          </w:rPr>
          <w:t>-</w:t>
        </w:r>
      </w:ins>
      <w:del w:id="1472" w:author="AnneMarieW" w:date="2019-02-13T14:03:00Z">
        <w:r w:rsidRPr="00AC1770" w:rsidDel="00587F01">
          <w:rPr>
            <w:rStyle w:val="EmphasisItalic"/>
          </w:rPr>
          <w:delText>-</w:delText>
        </w:r>
      </w:del>
      <w:r w:rsidRPr="00AC1770">
        <w:rPr>
          <w:rStyle w:val="EmphasisItalic"/>
        </w:rPr>
        <w:t>exporting</w:t>
      </w:r>
      <w:del w:id="1473" w:author="Carol Nichols" w:date="2019-02-18T14:30:00Z">
        <w:r w:rsidDel="003A66A7">
          <w:delText> </w:delText>
        </w:r>
      </w:del>
      <w:ins w:id="1474" w:author="Carol Nichols" w:date="2019-02-18T14:30:00Z">
        <w:r w:rsidR="003A66A7">
          <w:t xml:space="preserve"> </w:t>
        </w:r>
      </w:ins>
      <w:r>
        <w:t xml:space="preserve">because </w:t>
      </w:r>
      <w:ins w:id="1475" w:author="AnneMarieW" w:date="2019-02-13T14:03:00Z">
        <w:r w:rsidR="00587F01">
          <w:t>we</w:t>
        </w:r>
      </w:ins>
      <w:del w:id="1476" w:author="AnneMarieW" w:date="2019-02-13T14:03:00Z">
        <w:r w:rsidDel="00587F01">
          <w:delText>you</w:delText>
        </w:r>
      </w:del>
      <w:r>
        <w:t>’re bringing an</w:t>
      </w:r>
      <w:r w:rsidR="00AC1770">
        <w:t xml:space="preserve"> </w:t>
      </w:r>
      <w:r>
        <w:t>item into scope but also making that item available for others to bring into</w:t>
      </w:r>
      <w:r w:rsidR="00AC1770">
        <w:t xml:space="preserve"> </w:t>
      </w:r>
      <w:r>
        <w:t>their scope.</w:t>
      </w:r>
    </w:p>
    <w:p w14:paraId="02F40D1E" w14:textId="02F07441" w:rsidR="003F4E38" w:rsidRDefault="003F4E38" w:rsidP="006B039B">
      <w:pPr>
        <w:pStyle w:val="Body"/>
      </w:pPr>
      <w:r>
        <w:t xml:space="preserve">Listing 7-17 shows the code </w:t>
      </w:r>
      <w:del w:id="1477" w:author="AnneMarieW" w:date="2019-02-13T14:04:00Z">
        <w:r w:rsidDel="00587F01">
          <w:delText>from</w:delText>
        </w:r>
      </w:del>
      <w:ins w:id="1478" w:author="AnneMarieW" w:date="2019-02-13T14:04:00Z">
        <w:r w:rsidR="00587F01">
          <w:t>in</w:t>
        </w:r>
      </w:ins>
      <w:r>
        <w:t xml:space="preserve"> Listing 7-11 with</w:t>
      </w:r>
      <w:ins w:id="1479" w:author="Carol Nichols" w:date="2019-02-18T14:30:00Z">
        <w:r w:rsidR="00C52BCE">
          <w:t xml:space="preserve"> </w:t>
        </w:r>
      </w:ins>
      <w:del w:id="1480" w:author="AnneMarieW" w:date="2019-02-13T14:04:00Z">
        <w:r w:rsidDel="00587F01">
          <w:delText xml:space="preserve"> the</w:delText>
        </w:r>
      </w:del>
      <w:del w:id="1481" w:author="Carol Nichols" w:date="2019-02-18T14:30:00Z">
        <w:r w:rsidDel="00C52BCE">
          <w:delText> </w:delText>
        </w:r>
      </w:del>
      <w:r w:rsidRPr="00AC1770">
        <w:rPr>
          <w:rStyle w:val="Literal"/>
        </w:rPr>
        <w:t>use</w:t>
      </w:r>
      <w:del w:id="1482" w:author="Carol Nichols" w:date="2019-02-18T14:30:00Z">
        <w:r w:rsidRPr="00AC1770" w:rsidDel="00DD30FB">
          <w:delText> </w:delText>
        </w:r>
      </w:del>
      <w:ins w:id="1483" w:author="Carol Nichols" w:date="2019-02-18T14:30:00Z">
        <w:r w:rsidR="00DD30FB">
          <w:t xml:space="preserve"> </w:t>
        </w:r>
      </w:ins>
      <w:r w:rsidRPr="00AC1770">
        <w:t>in the</w:t>
      </w:r>
      <w:r w:rsidR="00AC1770">
        <w:t xml:space="preserve"> </w:t>
      </w:r>
      <w:r w:rsidRPr="00AC1770">
        <w:t>root module changed to</w:t>
      </w:r>
      <w:ins w:id="1484" w:author="Carol Nichols" w:date="2019-02-18T14:30:00Z">
        <w:r w:rsidR="00A85674">
          <w:t xml:space="preserve"> </w:t>
        </w:r>
      </w:ins>
      <w:del w:id="1485" w:author="Carol Nichols" w:date="2019-02-18T14:30:00Z">
        <w:r w:rsidRPr="00AC1770" w:rsidDel="00A85674">
          <w:delText> </w:delText>
        </w:r>
      </w:del>
      <w:r w:rsidRPr="00AC1770">
        <w:rPr>
          <w:rStyle w:val="Literal"/>
        </w:rPr>
        <w:t>pub use</w:t>
      </w:r>
      <w:r>
        <w:t>.</w:t>
      </w:r>
    </w:p>
    <w:p w14:paraId="67A7DF62" w14:textId="77777777" w:rsidR="003F4E38" w:rsidRDefault="003F4E38" w:rsidP="00AC1770">
      <w:pPr>
        <w:pStyle w:val="ProductionDirective"/>
      </w:pPr>
      <w:r>
        <w:t>Filename: src/lib.rs</w:t>
      </w:r>
    </w:p>
    <w:p w14:paraId="2E31A83E" w14:textId="77777777" w:rsidR="003F4E38" w:rsidRPr="00AC1770" w:rsidRDefault="003F4E38" w:rsidP="006B039B">
      <w:pPr>
        <w:pStyle w:val="CodeA"/>
      </w:pPr>
      <w:r w:rsidRPr="00AC1770">
        <w:t>mod front_of_house {</w:t>
      </w:r>
    </w:p>
    <w:p w14:paraId="421023BF" w14:textId="77777777" w:rsidR="003F4E38" w:rsidRPr="00AC1770" w:rsidRDefault="003F4E38" w:rsidP="00AC1770">
      <w:pPr>
        <w:pStyle w:val="CodeB"/>
      </w:pPr>
      <w:r w:rsidRPr="00AC1770">
        <w:t xml:space="preserve">    pub mod hosting {</w:t>
      </w:r>
    </w:p>
    <w:p w14:paraId="00382C55" w14:textId="77777777" w:rsidR="003F4E38" w:rsidRPr="00AC1770" w:rsidRDefault="003F4E38" w:rsidP="00AC1770">
      <w:pPr>
        <w:pStyle w:val="CodeB"/>
      </w:pPr>
      <w:r w:rsidRPr="00AC1770">
        <w:t xml:space="preserve">        pub fn add_to_waitlist() {}</w:t>
      </w:r>
    </w:p>
    <w:p w14:paraId="06097979" w14:textId="77777777" w:rsidR="003F4E38" w:rsidRPr="00AC1770" w:rsidRDefault="003F4E38" w:rsidP="00AC1770">
      <w:pPr>
        <w:pStyle w:val="CodeB"/>
      </w:pPr>
      <w:r w:rsidRPr="00AC1770">
        <w:t xml:space="preserve">    }</w:t>
      </w:r>
    </w:p>
    <w:p w14:paraId="3485BA1A" w14:textId="77777777" w:rsidR="003F4E38" w:rsidRPr="00AC1770" w:rsidRDefault="003F4E38" w:rsidP="00AC1770">
      <w:pPr>
        <w:pStyle w:val="CodeB"/>
      </w:pPr>
      <w:r w:rsidRPr="00AC1770">
        <w:t>}</w:t>
      </w:r>
    </w:p>
    <w:p w14:paraId="09414091" w14:textId="77777777" w:rsidR="003F4E38" w:rsidRPr="00AC1770" w:rsidRDefault="003F4E38" w:rsidP="00AC1770">
      <w:pPr>
        <w:pStyle w:val="CodeB"/>
      </w:pPr>
    </w:p>
    <w:p w14:paraId="2756A20D" w14:textId="77777777" w:rsidR="003F4E38" w:rsidRPr="00AC1770" w:rsidRDefault="003F4E38" w:rsidP="00AC1770">
      <w:pPr>
        <w:pStyle w:val="CodeB"/>
      </w:pPr>
      <w:r w:rsidRPr="00AC1770">
        <w:t>pub use crate::front_of_house::hosting;</w:t>
      </w:r>
    </w:p>
    <w:p w14:paraId="4193A4BA" w14:textId="77777777" w:rsidR="003F4E38" w:rsidRPr="00AC1770" w:rsidRDefault="003F4E38" w:rsidP="00AC1770">
      <w:pPr>
        <w:pStyle w:val="CodeB"/>
      </w:pPr>
    </w:p>
    <w:p w14:paraId="58234727" w14:textId="77777777" w:rsidR="003F4E38" w:rsidRPr="00AC1770" w:rsidRDefault="003F4E38" w:rsidP="00AC1770">
      <w:pPr>
        <w:pStyle w:val="CodeB"/>
      </w:pPr>
      <w:r w:rsidRPr="00AC1770">
        <w:t>pub fn eat_at_restaurant() {</w:t>
      </w:r>
    </w:p>
    <w:p w14:paraId="5C6D8194" w14:textId="77777777" w:rsidR="003F4E38" w:rsidRPr="00AC1770" w:rsidRDefault="003F4E38" w:rsidP="00AC1770">
      <w:pPr>
        <w:pStyle w:val="CodeB"/>
      </w:pPr>
      <w:r w:rsidRPr="00AC1770">
        <w:t xml:space="preserve">    hosting::add_to_waitlist();</w:t>
      </w:r>
    </w:p>
    <w:p w14:paraId="7010DF82" w14:textId="77777777" w:rsidR="003F4E38" w:rsidRPr="00AC1770" w:rsidRDefault="003F4E38" w:rsidP="00AC1770">
      <w:pPr>
        <w:pStyle w:val="CodeB"/>
      </w:pPr>
      <w:r w:rsidRPr="00AC1770">
        <w:t xml:space="preserve">    hosting::add_to_waitlist();</w:t>
      </w:r>
    </w:p>
    <w:p w14:paraId="525B68C6" w14:textId="77777777" w:rsidR="003F4E38" w:rsidRPr="00AC1770" w:rsidRDefault="003F4E38" w:rsidP="00AC1770">
      <w:pPr>
        <w:pStyle w:val="CodeB"/>
      </w:pPr>
      <w:r w:rsidRPr="00AC1770">
        <w:t xml:space="preserve">    hosting::add_to_waitlist();</w:t>
      </w:r>
    </w:p>
    <w:p w14:paraId="17CF5929" w14:textId="77777777" w:rsidR="003F4E38" w:rsidRPr="006B039B" w:rsidRDefault="003F4E38" w:rsidP="006B039B">
      <w:pPr>
        <w:pStyle w:val="CodeC"/>
      </w:pPr>
      <w:r w:rsidRPr="006B039B">
        <w:t>}</w:t>
      </w:r>
    </w:p>
    <w:p w14:paraId="089C3C96" w14:textId="77777777" w:rsidR="003F4E38" w:rsidRDefault="003F4E38" w:rsidP="006B039B">
      <w:pPr>
        <w:pStyle w:val="Listing"/>
      </w:pPr>
      <w:r w:rsidRPr="00AC1770">
        <w:t>Listing 7-17: Making a name available for any code to use from a new scope with</w:t>
      </w:r>
      <w:r w:rsidR="00AC1770" w:rsidRPr="00587F01">
        <w:rPr>
          <w:rStyle w:val="LiteralCaption"/>
          <w:rPrChange w:id="1486" w:author="AnneMarieW" w:date="2019-02-13T14:05:00Z">
            <w:rPr/>
          </w:rPrChange>
        </w:rPr>
        <w:t xml:space="preserve"> </w:t>
      </w:r>
      <w:r w:rsidRPr="00587F01">
        <w:rPr>
          <w:rStyle w:val="LiteralCaption"/>
          <w:rPrChange w:id="1487" w:author="AnneMarieW" w:date="2019-02-13T14:05:00Z">
            <w:rPr>
              <w:rStyle w:val="Literal"/>
            </w:rPr>
          </w:rPrChange>
        </w:rPr>
        <w:t>pub use</w:t>
      </w:r>
    </w:p>
    <w:p w14:paraId="6CCCECEE" w14:textId="1ABFC41D" w:rsidR="003F4E38" w:rsidRDefault="003F4E38" w:rsidP="006B039B">
      <w:pPr>
        <w:pStyle w:val="Body"/>
      </w:pPr>
      <w:r>
        <w:t>By using</w:t>
      </w:r>
      <w:ins w:id="1488" w:author="Carol Nichols" w:date="2019-02-18T14:30:00Z">
        <w:r w:rsidR="004E52FB">
          <w:t xml:space="preserve"> </w:t>
        </w:r>
      </w:ins>
      <w:del w:id="1489" w:author="Carol Nichols" w:date="2019-02-18T14:30:00Z">
        <w:r w:rsidDel="004E52FB">
          <w:delText> </w:delText>
        </w:r>
      </w:del>
      <w:r w:rsidRPr="00AC1770">
        <w:rPr>
          <w:rStyle w:val="Literal"/>
        </w:rPr>
        <w:t>pub use</w:t>
      </w:r>
      <w:r w:rsidRPr="00AC1770">
        <w:t>, external code can now call the</w:t>
      </w:r>
      <w:ins w:id="1490" w:author="Carol Nichols" w:date="2019-02-18T14:31:00Z">
        <w:r w:rsidR="00893B04">
          <w:t xml:space="preserve"> </w:t>
        </w:r>
      </w:ins>
      <w:del w:id="1491" w:author="Carol Nichols" w:date="2019-02-18T14:31:00Z">
        <w:r w:rsidRPr="00AC1770" w:rsidDel="00893B04">
          <w:delText> </w:delText>
        </w:r>
      </w:del>
      <w:r w:rsidRPr="00AC1770">
        <w:rPr>
          <w:rStyle w:val="Literal"/>
        </w:rPr>
        <w:t>add_to_waitlist</w:t>
      </w:r>
      <w:del w:id="1492" w:author="Carol Nichols" w:date="2019-02-18T14:31:00Z">
        <w:r w:rsidRPr="00AC1770" w:rsidDel="00495F0F">
          <w:delText> </w:delText>
        </w:r>
      </w:del>
      <w:ins w:id="1493" w:author="Carol Nichols" w:date="2019-02-18T14:31:00Z">
        <w:r w:rsidR="00495F0F">
          <w:t xml:space="preserve"> </w:t>
        </w:r>
      </w:ins>
      <w:r w:rsidRPr="00AC1770">
        <w:t>function</w:t>
      </w:r>
      <w:r w:rsidR="00AC1770">
        <w:t xml:space="preserve"> </w:t>
      </w:r>
      <w:r w:rsidRPr="00AC1770">
        <w:t>using</w:t>
      </w:r>
      <w:ins w:id="1494" w:author="Carol Nichols" w:date="2019-02-18T14:31:00Z">
        <w:r w:rsidR="00C746D8">
          <w:t xml:space="preserve"> </w:t>
        </w:r>
      </w:ins>
      <w:del w:id="1495" w:author="Carol Nichols" w:date="2019-02-18T14:31:00Z">
        <w:r w:rsidRPr="00AC1770" w:rsidDel="00C746D8">
          <w:delText> </w:delText>
        </w:r>
      </w:del>
      <w:proofErr w:type="gramStart"/>
      <w:r w:rsidRPr="00AC1770">
        <w:rPr>
          <w:rStyle w:val="Literal"/>
        </w:rPr>
        <w:t>hosting::</w:t>
      </w:r>
      <w:proofErr w:type="gramEnd"/>
      <w:r w:rsidRPr="00AC1770">
        <w:rPr>
          <w:rStyle w:val="Literal"/>
        </w:rPr>
        <w:t>add_to_waitlist</w:t>
      </w:r>
      <w:r w:rsidRPr="00AC1770">
        <w:t>. If we hadn’t specified</w:t>
      </w:r>
      <w:ins w:id="1496" w:author="Carol Nichols" w:date="2019-02-18T14:31:00Z">
        <w:r w:rsidR="00D816CF">
          <w:t xml:space="preserve"> </w:t>
        </w:r>
      </w:ins>
      <w:del w:id="1497" w:author="Carol Nichols" w:date="2019-02-18T14:31:00Z">
        <w:r w:rsidRPr="00AC1770" w:rsidDel="00D816CF">
          <w:delText> </w:delText>
        </w:r>
      </w:del>
      <w:r w:rsidRPr="00AC1770">
        <w:rPr>
          <w:rStyle w:val="Literal"/>
        </w:rPr>
        <w:t>pub use</w:t>
      </w:r>
      <w:r w:rsidRPr="00AC1770">
        <w:t>, the</w:t>
      </w:r>
      <w:r w:rsidR="00AC1770">
        <w:t xml:space="preserve"> </w:t>
      </w:r>
      <w:r w:rsidRPr="00AC1770">
        <w:rPr>
          <w:rStyle w:val="Literal"/>
        </w:rPr>
        <w:t>eat_at_restaurant</w:t>
      </w:r>
      <w:del w:id="1498" w:author="Carol Nichols" w:date="2019-02-18T14:31:00Z">
        <w:r w:rsidRPr="00AC1770" w:rsidDel="00BE5C33">
          <w:delText> </w:delText>
        </w:r>
      </w:del>
      <w:ins w:id="1499" w:author="Carol Nichols" w:date="2019-02-18T14:31:00Z">
        <w:r w:rsidR="00BE5C33">
          <w:t xml:space="preserve"> </w:t>
        </w:r>
      </w:ins>
      <w:r w:rsidRPr="00AC1770">
        <w:t>function c</w:t>
      </w:r>
      <w:del w:id="1500" w:author="AnneMarieW" w:date="2019-02-13T14:05:00Z">
        <w:r w:rsidRPr="00AC1770" w:rsidDel="00587F01">
          <w:delText>an</w:delText>
        </w:r>
      </w:del>
      <w:ins w:id="1501" w:author="AnneMarieW" w:date="2019-02-13T14:05:00Z">
        <w:r w:rsidR="00587F01">
          <w:t>ould</w:t>
        </w:r>
      </w:ins>
      <w:r w:rsidRPr="00AC1770">
        <w:t xml:space="preserve"> call</w:t>
      </w:r>
      <w:ins w:id="1502" w:author="Carol Nichols" w:date="2019-02-18T14:31:00Z">
        <w:r w:rsidR="00CD0FB6">
          <w:t xml:space="preserve"> </w:t>
        </w:r>
      </w:ins>
      <w:del w:id="1503" w:author="Carol Nichols" w:date="2019-02-18T14:31:00Z">
        <w:r w:rsidRPr="00AC1770" w:rsidDel="00CD0FB6">
          <w:delText> </w:delText>
        </w:r>
      </w:del>
      <w:proofErr w:type="gramStart"/>
      <w:r w:rsidRPr="00AC1770">
        <w:rPr>
          <w:rStyle w:val="Literal"/>
        </w:rPr>
        <w:t>hosting::</w:t>
      </w:r>
      <w:proofErr w:type="gramEnd"/>
      <w:r w:rsidRPr="00AC1770">
        <w:rPr>
          <w:rStyle w:val="Literal"/>
        </w:rPr>
        <w:t>add_to_waitlist</w:t>
      </w:r>
      <w:del w:id="1504" w:author="Carol Nichols" w:date="2019-02-18T14:31:00Z">
        <w:r w:rsidDel="00672F05">
          <w:delText> </w:delText>
        </w:r>
      </w:del>
      <w:ins w:id="1505" w:author="Carol Nichols" w:date="2019-02-18T14:31:00Z">
        <w:r w:rsidR="00672F05">
          <w:t xml:space="preserve"> </w:t>
        </w:r>
      </w:ins>
      <w:r>
        <w:t>in its scope</w:t>
      </w:r>
      <w:r w:rsidR="00AC1770">
        <w:t xml:space="preserve"> </w:t>
      </w:r>
      <w:r>
        <w:t xml:space="preserve">but external code </w:t>
      </w:r>
      <w:ins w:id="1506" w:author="AnneMarieW" w:date="2019-02-13T14:05:00Z">
        <w:r w:rsidR="00587F01">
          <w:t>c</w:t>
        </w:r>
      </w:ins>
      <w:del w:id="1507" w:author="AnneMarieW" w:date="2019-02-13T14:05:00Z">
        <w:r w:rsidDel="00587F01">
          <w:delText>w</w:delText>
        </w:r>
      </w:del>
      <w:r>
        <w:t>ouldn’t</w:t>
      </w:r>
      <w:del w:id="1508" w:author="AnneMarieW" w:date="2019-02-13T14:05:00Z">
        <w:r w:rsidDel="00587F01">
          <w:delText xml:space="preserve"> be allowed to</w:delText>
        </w:r>
      </w:del>
      <w:r>
        <w:t xml:space="preserve"> take advantage of this new path.</w:t>
      </w:r>
    </w:p>
    <w:p w14:paraId="0CAA4746" w14:textId="62502303" w:rsidR="003F4E38" w:rsidRDefault="003F4E38" w:rsidP="006B039B">
      <w:pPr>
        <w:pStyle w:val="Body"/>
      </w:pPr>
      <w:commentRangeStart w:id="1509"/>
      <w:commentRangeStart w:id="1510"/>
      <w:del w:id="1511" w:author="Carol Nichols" w:date="2019-02-18T14:16:00Z">
        <w:r w:rsidDel="00C66D1F">
          <w:delText xml:space="preserve">This </w:delText>
        </w:r>
      </w:del>
      <w:ins w:id="1512" w:author="Carol Nichols" w:date="2019-02-18T14:16:00Z">
        <w:r w:rsidR="00C66D1F">
          <w:t xml:space="preserve">Re-exporting </w:t>
        </w:r>
      </w:ins>
      <w:r>
        <w:t>is useful</w:t>
      </w:r>
      <w:commentRangeEnd w:id="1509"/>
      <w:r w:rsidR="00587F01">
        <w:rPr>
          <w:rStyle w:val="CommentReference"/>
        </w:rPr>
        <w:commentReference w:id="1509"/>
      </w:r>
      <w:commentRangeEnd w:id="1510"/>
      <w:r w:rsidR="00E54F32">
        <w:rPr>
          <w:rStyle w:val="CommentReference"/>
        </w:rPr>
        <w:commentReference w:id="1510"/>
      </w:r>
      <w:r>
        <w:t xml:space="preserve"> when the internal structure of your code is different than the</w:t>
      </w:r>
      <w:r w:rsidR="00AC1770">
        <w:t xml:space="preserve"> </w:t>
      </w:r>
      <w:r>
        <w:t>way programmers calling your code would think about the domain. For example, in</w:t>
      </w:r>
      <w:r w:rsidR="00AC1770">
        <w:t xml:space="preserve"> </w:t>
      </w:r>
      <w:r>
        <w:t>this restaurant metaphor, the people running the restaurant think about “front</w:t>
      </w:r>
      <w:r w:rsidR="00AC1770">
        <w:t xml:space="preserve"> </w:t>
      </w:r>
      <w:r>
        <w:t>of house” and “back of house</w:t>
      </w:r>
      <w:ins w:id="1513" w:author="AnneMarieW" w:date="2019-02-13T14:06:00Z">
        <w:r w:rsidR="00587F01">
          <w:t>.</w:t>
        </w:r>
      </w:ins>
      <w:r>
        <w:t xml:space="preserve">” </w:t>
      </w:r>
      <w:del w:id="1514" w:author="AnneMarieW" w:date="2019-02-13T14:06:00Z">
        <w:r w:rsidDel="00587F01">
          <w:delText>b</w:delText>
        </w:r>
      </w:del>
      <w:ins w:id="1515" w:author="AnneMarieW" w:date="2019-02-13T14:06:00Z">
        <w:r w:rsidR="00587F01">
          <w:t>B</w:t>
        </w:r>
      </w:ins>
      <w:r>
        <w:t>ut customers visiting a restaurant probably</w:t>
      </w:r>
      <w:r w:rsidR="00AC1770">
        <w:t xml:space="preserve"> </w:t>
      </w:r>
      <w:r>
        <w:t>won’t think about the parts of the restaurant in those terms. With</w:t>
      </w:r>
      <w:ins w:id="1516" w:author="Carol Nichols" w:date="2019-02-18T14:31:00Z">
        <w:r w:rsidR="00C24D33">
          <w:t xml:space="preserve"> </w:t>
        </w:r>
      </w:ins>
      <w:del w:id="1517" w:author="Carol Nichols" w:date="2019-02-18T14:31:00Z">
        <w:r w:rsidDel="00C24D33">
          <w:delText> </w:delText>
        </w:r>
      </w:del>
      <w:r w:rsidRPr="00AC1770">
        <w:rPr>
          <w:rStyle w:val="Literal"/>
        </w:rPr>
        <w:t>pub use</w:t>
      </w:r>
      <w:r>
        <w:t>,</w:t>
      </w:r>
      <w:r w:rsidR="00AC1770">
        <w:t xml:space="preserve"> </w:t>
      </w:r>
      <w:r>
        <w:t>we can write our code with one structure but expose a different structure</w:t>
      </w:r>
      <w:ins w:id="1518" w:author="AnneMarieW" w:date="2019-02-13T14:07:00Z">
        <w:r w:rsidR="00587F01">
          <w:t>. Doing so</w:t>
        </w:r>
      </w:ins>
      <w:del w:id="1519" w:author="AnneMarieW" w:date="2019-02-13T14:07:00Z">
        <w:r w:rsidDel="00587F01">
          <w:delText xml:space="preserve"> to</w:delText>
        </w:r>
      </w:del>
      <w:r w:rsidR="00AC1770">
        <w:t xml:space="preserve"> </w:t>
      </w:r>
      <w:r>
        <w:t>make</w:t>
      </w:r>
      <w:ins w:id="1520" w:author="AnneMarieW" w:date="2019-02-13T14:07:00Z">
        <w:r w:rsidR="00587F01">
          <w:t>s</w:t>
        </w:r>
      </w:ins>
      <w:r>
        <w:t xml:space="preserve"> our library well organized </w:t>
      </w:r>
      <w:del w:id="1521" w:author="AnneMarieW" w:date="2019-02-13T14:07:00Z">
        <w:r w:rsidDel="00587F01">
          <w:delText xml:space="preserve">both </w:delText>
        </w:r>
      </w:del>
      <w:r>
        <w:t>for programmers working on the library and</w:t>
      </w:r>
      <w:r w:rsidR="00AC1770">
        <w:t xml:space="preserve"> </w:t>
      </w:r>
      <w:r>
        <w:t>programmers calling the library.</w:t>
      </w:r>
    </w:p>
    <w:p w14:paraId="7B7CEF9D" w14:textId="77777777" w:rsidR="003F4E38" w:rsidRDefault="003F4E38" w:rsidP="00AC1770">
      <w:pPr>
        <w:pStyle w:val="HeadB"/>
      </w:pPr>
      <w:bookmarkStart w:id="1522" w:name="using-external-packages"/>
      <w:bookmarkStart w:id="1523" w:name="_Toc1404769"/>
      <w:bookmarkEnd w:id="1522"/>
      <w:r>
        <w:t>Using External Packages</w:t>
      </w:r>
      <w:bookmarkEnd w:id="1523"/>
    </w:p>
    <w:p w14:paraId="03015A2B" w14:textId="7AA2203C" w:rsidR="003F4E38" w:rsidRDefault="003F4E38" w:rsidP="006B039B">
      <w:pPr>
        <w:pStyle w:val="BodyFirst"/>
        <w:rPr>
          <w:ins w:id="1524" w:author="AnneMarieW" w:date="2019-02-13T14:08:00Z"/>
        </w:rPr>
      </w:pPr>
      <w:r w:rsidRPr="00AC1770">
        <w:lastRenderedPageBreak/>
        <w:t xml:space="preserve">In </w:t>
      </w:r>
      <w:r w:rsidRPr="00587F01">
        <w:rPr>
          <w:highlight w:val="yellow"/>
          <w:rPrChange w:id="1525" w:author="AnneMarieW" w:date="2019-02-13T14:08:00Z">
            <w:rPr/>
          </w:rPrChange>
        </w:rPr>
        <w:t>Chapter 2</w:t>
      </w:r>
      <w:ins w:id="1526" w:author="AnneMarieW" w:date="2019-02-13T14:08:00Z">
        <w:r w:rsidR="00587F01">
          <w:t>,</w:t>
        </w:r>
      </w:ins>
      <w:r w:rsidRPr="00AC1770">
        <w:t xml:space="preserve"> we programmed a guessing game project that used an external</w:t>
      </w:r>
      <w:r w:rsidR="00AC1770">
        <w:t xml:space="preserve"> </w:t>
      </w:r>
      <w:r w:rsidRPr="00AC1770">
        <w:t>package</w:t>
      </w:r>
      <w:del w:id="1527" w:author="AnneMarieW" w:date="2019-02-13T14:08:00Z">
        <w:r w:rsidRPr="00AC1770" w:rsidDel="0074493E">
          <w:delText>,</w:delText>
        </w:r>
      </w:del>
      <w:ins w:id="1528" w:author="AnneMarieW" w:date="2019-02-13T14:08:00Z">
        <w:r w:rsidR="0074493E">
          <w:t xml:space="preserve"> called</w:t>
        </w:r>
      </w:ins>
      <w:ins w:id="1529" w:author="Carol Nichols" w:date="2019-02-18T14:31:00Z">
        <w:r w:rsidR="00FB1ADC">
          <w:t xml:space="preserve"> </w:t>
        </w:r>
      </w:ins>
      <w:del w:id="1530" w:author="Carol Nichols" w:date="2019-02-18T14:31:00Z">
        <w:r w:rsidRPr="00AC1770" w:rsidDel="00FB1ADC">
          <w:delText> </w:delText>
        </w:r>
      </w:del>
      <w:r w:rsidRPr="00AC1770">
        <w:rPr>
          <w:rStyle w:val="Literal"/>
        </w:rPr>
        <w:t>rand</w:t>
      </w:r>
      <w:del w:id="1531" w:author="AnneMarieW" w:date="2019-02-13T14:08:00Z">
        <w:r w:rsidRPr="00AC1770" w:rsidDel="0074493E">
          <w:delText>,</w:delText>
        </w:r>
      </w:del>
      <w:r w:rsidRPr="00AC1770">
        <w:t xml:space="preserve"> to get random numbers. To use</w:t>
      </w:r>
      <w:ins w:id="1532" w:author="Carol Nichols" w:date="2019-02-18T14:31:00Z">
        <w:r w:rsidR="009B1A45">
          <w:t xml:space="preserve"> </w:t>
        </w:r>
      </w:ins>
      <w:del w:id="1533" w:author="Carol Nichols" w:date="2019-02-18T14:31:00Z">
        <w:r w:rsidRPr="00AC1770" w:rsidDel="009B1A45">
          <w:delText> </w:delText>
        </w:r>
      </w:del>
      <w:r w:rsidRPr="00AC1770">
        <w:rPr>
          <w:rStyle w:val="Literal"/>
        </w:rPr>
        <w:t>rand</w:t>
      </w:r>
      <w:del w:id="1534" w:author="Carol Nichols" w:date="2019-02-18T14:31:00Z">
        <w:r w:rsidRPr="00AC1770" w:rsidDel="00103DF6">
          <w:delText> </w:delText>
        </w:r>
      </w:del>
      <w:ins w:id="1535" w:author="Carol Nichols" w:date="2019-02-18T14:31:00Z">
        <w:r w:rsidR="00103DF6">
          <w:t xml:space="preserve"> </w:t>
        </w:r>
      </w:ins>
      <w:r w:rsidRPr="00AC1770">
        <w:t>in our project, we added</w:t>
      </w:r>
      <w:r w:rsidR="00AC1770">
        <w:t xml:space="preserve"> </w:t>
      </w:r>
      <w:r w:rsidRPr="00AC1770">
        <w:t>this line to</w:t>
      </w:r>
      <w:ins w:id="1536" w:author="Carol Nichols" w:date="2019-02-18T14:32:00Z">
        <w:r w:rsidR="00D012E8">
          <w:t xml:space="preserve"> </w:t>
        </w:r>
      </w:ins>
      <w:del w:id="1537" w:author="Carol Nichols" w:date="2019-02-18T14:32:00Z">
        <w:r w:rsidRPr="00AC1770" w:rsidDel="00D012E8">
          <w:delText> </w:delText>
        </w:r>
      </w:del>
      <w:r w:rsidRPr="00AC1770">
        <w:rPr>
          <w:rStyle w:val="EmphasisItalic"/>
        </w:rPr>
        <w:t>Cargo.toml</w:t>
      </w:r>
      <w:r>
        <w:t>:</w:t>
      </w:r>
    </w:p>
    <w:p w14:paraId="65ECC81C" w14:textId="77777777" w:rsidR="00587F01" w:rsidRPr="00587F01" w:rsidRDefault="00587F01">
      <w:pPr>
        <w:pStyle w:val="ProductionDirective"/>
        <w:pPrChange w:id="1538" w:author="AnneMarieW" w:date="2019-02-13T14:08:00Z">
          <w:pPr>
            <w:pStyle w:val="BodyFirst"/>
          </w:pPr>
        </w:pPrChange>
      </w:pPr>
      <w:ins w:id="1539" w:author="AnneMarieW" w:date="2019-02-13T14:08:00Z">
        <w:r>
          <w:t>prod: check xref</w:t>
        </w:r>
      </w:ins>
    </w:p>
    <w:p w14:paraId="47C5C59F" w14:textId="77777777" w:rsidR="003F4E38" w:rsidRDefault="003F4E38" w:rsidP="006B039B">
      <w:pPr>
        <w:pStyle w:val="ProductionDirective"/>
      </w:pPr>
      <w:r>
        <w:t>Filename: Cargo.toml</w:t>
      </w:r>
    </w:p>
    <w:p w14:paraId="093B4160" w14:textId="77777777" w:rsidR="003F4E38" w:rsidRPr="00AC1770" w:rsidRDefault="003F4E38" w:rsidP="006B039B">
      <w:pPr>
        <w:pStyle w:val="CodeA"/>
      </w:pPr>
      <w:r w:rsidRPr="00AC1770">
        <w:t>[dependencies]</w:t>
      </w:r>
    </w:p>
    <w:p w14:paraId="4147C6D5" w14:textId="77777777" w:rsidR="003F4E38" w:rsidRPr="006B039B" w:rsidRDefault="003F4E38" w:rsidP="006B039B">
      <w:pPr>
        <w:pStyle w:val="CodeC"/>
      </w:pPr>
      <w:r w:rsidRPr="006B039B">
        <w:t>rand = "0.5.5"</w:t>
      </w:r>
    </w:p>
    <w:p w14:paraId="79A3B3BD" w14:textId="50D8FA3F" w:rsidR="003F4E38" w:rsidRDefault="003F4E38" w:rsidP="006B039B">
      <w:pPr>
        <w:pStyle w:val="Body"/>
      </w:pPr>
      <w:r w:rsidRPr="00AC1770">
        <w:t>Adding</w:t>
      </w:r>
      <w:ins w:id="1540" w:author="Carol Nichols" w:date="2019-02-18T14:32:00Z">
        <w:r w:rsidR="001522CA">
          <w:t xml:space="preserve"> </w:t>
        </w:r>
      </w:ins>
      <w:del w:id="1541" w:author="Carol Nichols" w:date="2019-02-18T14:32:00Z">
        <w:r w:rsidRPr="00AC1770" w:rsidDel="001522CA">
          <w:delText> </w:delText>
        </w:r>
      </w:del>
      <w:r w:rsidRPr="00AC1770">
        <w:rPr>
          <w:rStyle w:val="Literal"/>
        </w:rPr>
        <w:t>rand</w:t>
      </w:r>
      <w:del w:id="1542" w:author="Carol Nichols" w:date="2019-02-18T14:32:00Z">
        <w:r w:rsidRPr="00AC1770" w:rsidDel="00345B61">
          <w:delText> </w:delText>
        </w:r>
      </w:del>
      <w:ins w:id="1543" w:author="Carol Nichols" w:date="2019-02-18T14:32:00Z">
        <w:r w:rsidR="00345B61">
          <w:t xml:space="preserve"> </w:t>
        </w:r>
      </w:ins>
      <w:r w:rsidRPr="00AC1770">
        <w:t>as a dependency in</w:t>
      </w:r>
      <w:ins w:id="1544" w:author="Carol Nichols" w:date="2019-02-18T14:32:00Z">
        <w:r w:rsidR="0092721D">
          <w:t xml:space="preserve"> </w:t>
        </w:r>
      </w:ins>
      <w:del w:id="1545" w:author="Carol Nichols" w:date="2019-02-18T14:32:00Z">
        <w:r w:rsidRPr="00AC1770" w:rsidDel="0092721D">
          <w:delText> </w:delText>
        </w:r>
      </w:del>
      <w:r w:rsidRPr="00AC1770">
        <w:rPr>
          <w:rStyle w:val="EmphasisItalic"/>
        </w:rPr>
        <w:t>Cargo.toml</w:t>
      </w:r>
      <w:del w:id="1546" w:author="Carol Nichols" w:date="2019-02-18T14:32:00Z">
        <w:r w:rsidRPr="00AC1770" w:rsidDel="004A16AC">
          <w:delText> </w:delText>
        </w:r>
      </w:del>
      <w:ins w:id="1547" w:author="Carol Nichols" w:date="2019-02-18T14:32:00Z">
        <w:r w:rsidR="004A16AC">
          <w:t xml:space="preserve"> </w:t>
        </w:r>
      </w:ins>
      <w:r w:rsidRPr="00AC1770">
        <w:t>tells Cargo to download the</w:t>
      </w:r>
      <w:r w:rsidR="00AC1770">
        <w:t xml:space="preserve"> </w:t>
      </w:r>
      <w:r w:rsidRPr="00AC1770">
        <w:rPr>
          <w:rStyle w:val="Literal"/>
        </w:rPr>
        <w:t>rand</w:t>
      </w:r>
      <w:del w:id="1548" w:author="Carol Nichols" w:date="2019-02-18T14:32:00Z">
        <w:r w:rsidRPr="00AC1770" w:rsidDel="00DA65AA">
          <w:delText> </w:delText>
        </w:r>
      </w:del>
      <w:ins w:id="1549" w:author="Carol Nichols" w:date="2019-02-18T14:32:00Z">
        <w:r w:rsidR="00DA65AA">
          <w:t xml:space="preserve"> </w:t>
        </w:r>
      </w:ins>
      <w:r w:rsidRPr="00AC1770">
        <w:t>package and any dependencies from</w:t>
      </w:r>
      <w:ins w:id="1550" w:author="Carol Nichols" w:date="2019-02-18T14:32:00Z">
        <w:r w:rsidR="00B269CF">
          <w:t xml:space="preserve"> </w:t>
        </w:r>
      </w:ins>
      <w:del w:id="1551" w:author="Carol Nichols" w:date="2019-02-18T14:32:00Z">
        <w:r w:rsidRPr="00AC1770" w:rsidDel="00B269CF">
          <w:delText> </w:delText>
        </w:r>
      </w:del>
      <w:del w:id="1552" w:author="Carol Nichols" w:date="2019-02-18T14:17:00Z">
        <w:r w:rsidR="00656768" w:rsidDel="003A38F8">
          <w:fldChar w:fldCharType="begin"/>
        </w:r>
        <w:r w:rsidR="00656768" w:rsidDel="003A38F8">
          <w:delInstrText xml:space="preserve"> HYPERLINK "https://crates.io" </w:delInstrText>
        </w:r>
        <w:r w:rsidR="00656768" w:rsidDel="003A38F8">
          <w:fldChar w:fldCharType="separate"/>
        </w:r>
        <w:r w:rsidRPr="006B039B" w:rsidDel="003A38F8">
          <w:rPr>
            <w:rStyle w:val="EmphasisItalic"/>
          </w:rPr>
          <w:delText>https://crates.io</w:delText>
        </w:r>
        <w:r w:rsidR="00656768" w:rsidDel="003A38F8">
          <w:rPr>
            <w:rStyle w:val="EmphasisItalic"/>
          </w:rPr>
          <w:fldChar w:fldCharType="end"/>
        </w:r>
      </w:del>
      <w:ins w:id="1553" w:author="Carol Nichols" w:date="2019-02-18T14:17:00Z">
        <w:r w:rsidR="003A38F8" w:rsidRPr="006B039B">
          <w:rPr>
            <w:rStyle w:val="EmphasisItalic"/>
          </w:rPr>
          <w:t>https://crates.io</w:t>
        </w:r>
      </w:ins>
      <w:del w:id="1554" w:author="Carol Nichols" w:date="2019-02-18T14:32:00Z">
        <w:r w:rsidRPr="00AC1770" w:rsidDel="00EA5E65">
          <w:delText> </w:delText>
        </w:r>
      </w:del>
      <w:ins w:id="1555" w:author="Carol Nichols" w:date="2019-02-18T14:32:00Z">
        <w:r w:rsidR="00EA5E65">
          <w:t xml:space="preserve"> </w:t>
        </w:r>
      </w:ins>
      <w:r w:rsidRPr="00AC1770">
        <w:t>and make</w:t>
      </w:r>
      <w:ins w:id="1556" w:author="Carol Nichols" w:date="2019-02-18T14:32:00Z">
        <w:r w:rsidR="00AF2F10">
          <w:t xml:space="preserve"> </w:t>
        </w:r>
      </w:ins>
      <w:del w:id="1557" w:author="Carol Nichols" w:date="2019-02-18T14:32:00Z">
        <w:r w:rsidRPr="00AC1770" w:rsidDel="00AF2F10">
          <w:delText> </w:delText>
        </w:r>
      </w:del>
      <w:r w:rsidRPr="00AC1770">
        <w:rPr>
          <w:rStyle w:val="Literal"/>
        </w:rPr>
        <w:t>rand</w:t>
      </w:r>
      <w:r w:rsidR="00AC1770">
        <w:t xml:space="preserve"> </w:t>
      </w:r>
      <w:r>
        <w:t>available to our project.</w:t>
      </w:r>
    </w:p>
    <w:p w14:paraId="18335C1D" w14:textId="7A9A20BF" w:rsidR="003F4E38" w:rsidRDefault="003F4E38" w:rsidP="006B039B">
      <w:pPr>
        <w:pStyle w:val="Body"/>
        <w:rPr>
          <w:ins w:id="1558" w:author="AnneMarieW" w:date="2019-02-13T14:10:00Z"/>
        </w:rPr>
      </w:pPr>
      <w:r>
        <w:t>Then, to bring</w:t>
      </w:r>
      <w:ins w:id="1559" w:author="Carol Nichols" w:date="2019-02-18T14:32:00Z">
        <w:r w:rsidR="00981484">
          <w:t xml:space="preserve"> </w:t>
        </w:r>
      </w:ins>
      <w:del w:id="1560" w:author="Carol Nichols" w:date="2019-02-18T14:32:00Z">
        <w:r w:rsidDel="00981484">
          <w:delText> </w:delText>
        </w:r>
      </w:del>
      <w:r w:rsidRPr="00AC1770">
        <w:rPr>
          <w:rStyle w:val="Literal"/>
        </w:rPr>
        <w:t>rand</w:t>
      </w:r>
      <w:del w:id="1561" w:author="Carol Nichols" w:date="2019-02-18T14:32:00Z">
        <w:r w:rsidRPr="00AC1770" w:rsidDel="008C4B4F">
          <w:delText> </w:delText>
        </w:r>
      </w:del>
      <w:ins w:id="1562" w:author="Carol Nichols" w:date="2019-02-18T14:32:00Z">
        <w:r w:rsidR="008C4B4F">
          <w:t xml:space="preserve"> </w:t>
        </w:r>
      </w:ins>
      <w:r w:rsidRPr="00AC1770">
        <w:t>definitions into the scope of our package, we added a</w:t>
      </w:r>
      <w:r w:rsidR="00AC1770">
        <w:t xml:space="preserve"> </w:t>
      </w:r>
      <w:r w:rsidRPr="00AC1770">
        <w:rPr>
          <w:rStyle w:val="Literal"/>
        </w:rPr>
        <w:t>use</w:t>
      </w:r>
      <w:del w:id="1563" w:author="Carol Nichols" w:date="2019-02-18T14:32:00Z">
        <w:r w:rsidRPr="00AC1770" w:rsidDel="00523E72">
          <w:delText> </w:delText>
        </w:r>
      </w:del>
      <w:ins w:id="1564" w:author="Carol Nichols" w:date="2019-02-18T14:32:00Z">
        <w:r w:rsidR="00523E72">
          <w:t xml:space="preserve"> </w:t>
        </w:r>
      </w:ins>
      <w:r w:rsidRPr="00AC1770">
        <w:t>line starting with the name of the package,</w:t>
      </w:r>
      <w:ins w:id="1565" w:author="Carol Nichols" w:date="2019-02-18T14:33:00Z">
        <w:r w:rsidR="009A47B2">
          <w:t xml:space="preserve"> </w:t>
        </w:r>
      </w:ins>
      <w:del w:id="1566" w:author="Carol Nichols" w:date="2019-02-18T14:33:00Z">
        <w:r w:rsidRPr="00AC1770" w:rsidDel="009A47B2">
          <w:delText> </w:delText>
        </w:r>
      </w:del>
      <w:r w:rsidRPr="00AC1770">
        <w:rPr>
          <w:rStyle w:val="Literal"/>
        </w:rPr>
        <w:t>rand</w:t>
      </w:r>
      <w:r w:rsidRPr="00AC1770">
        <w:t>, and listing the items</w:t>
      </w:r>
      <w:r w:rsidR="00AC1770">
        <w:t xml:space="preserve"> </w:t>
      </w:r>
      <w:r w:rsidRPr="00AC1770">
        <w:t>we wanted to bring into scope. Recall that in the</w:t>
      </w:r>
      <w:ins w:id="1567" w:author="AnneMarieW" w:date="2019-02-13T14:09:00Z">
        <w:r w:rsidR="0074493E" w:rsidRPr="0074493E">
          <w:t xml:space="preserve"> </w:t>
        </w:r>
        <w:r w:rsidR="0074493E" w:rsidRPr="00AC1770">
          <w:t>section</w:t>
        </w:r>
      </w:ins>
      <w:r w:rsidRPr="00AC1770">
        <w:t xml:space="preserve"> </w:t>
      </w:r>
      <w:r w:rsidRPr="0074493E">
        <w:rPr>
          <w:highlight w:val="yellow"/>
          <w:rPrChange w:id="1568" w:author="AnneMarieW" w:date="2019-02-13T14:09:00Z">
            <w:rPr/>
          </w:rPrChange>
        </w:rPr>
        <w:t>“Generating a Random</w:t>
      </w:r>
      <w:r w:rsidR="00AC1770" w:rsidRPr="0074493E">
        <w:rPr>
          <w:highlight w:val="yellow"/>
          <w:rPrChange w:id="1569" w:author="AnneMarieW" w:date="2019-02-13T14:09:00Z">
            <w:rPr/>
          </w:rPrChange>
        </w:rPr>
        <w:t xml:space="preserve"> </w:t>
      </w:r>
      <w:r w:rsidRPr="0074493E">
        <w:rPr>
          <w:highlight w:val="yellow"/>
          <w:rPrChange w:id="1570" w:author="AnneMarieW" w:date="2019-02-13T14:09:00Z">
            <w:rPr/>
          </w:rPrChange>
        </w:rPr>
        <w:t xml:space="preserve">Number” </w:t>
      </w:r>
      <w:del w:id="1571" w:author="AnneMarieW" w:date="2019-02-13T14:09:00Z">
        <w:r w:rsidRPr="0074493E" w:rsidDel="0074493E">
          <w:rPr>
            <w:highlight w:val="yellow"/>
            <w:rPrChange w:id="1572" w:author="AnneMarieW" w:date="2019-02-13T14:09:00Z">
              <w:rPr/>
            </w:rPrChange>
          </w:rPr>
          <w:delText xml:space="preserve">section </w:delText>
        </w:r>
      </w:del>
      <w:r w:rsidRPr="0074493E">
        <w:rPr>
          <w:highlight w:val="yellow"/>
          <w:rPrChange w:id="1573" w:author="AnneMarieW" w:date="2019-02-13T14:09:00Z">
            <w:rPr/>
          </w:rPrChange>
        </w:rPr>
        <w:t>in Chapter 2</w:t>
      </w:r>
      <w:r w:rsidRPr="00AC1770">
        <w:t>, we brought the</w:t>
      </w:r>
      <w:ins w:id="1574" w:author="Carol Nichols" w:date="2019-02-18T14:33:00Z">
        <w:r w:rsidR="008C002A">
          <w:t xml:space="preserve"> </w:t>
        </w:r>
      </w:ins>
      <w:del w:id="1575" w:author="Carol Nichols" w:date="2019-02-18T14:33:00Z">
        <w:r w:rsidRPr="00AC1770" w:rsidDel="008C002A">
          <w:delText> </w:delText>
        </w:r>
      </w:del>
      <w:r w:rsidRPr="00AC1770">
        <w:rPr>
          <w:rStyle w:val="Literal"/>
        </w:rPr>
        <w:t>Rng</w:t>
      </w:r>
      <w:del w:id="1576" w:author="Carol Nichols" w:date="2019-02-18T14:33:00Z">
        <w:r w:rsidRPr="00AC1770" w:rsidDel="00B43DEF">
          <w:delText> </w:delText>
        </w:r>
      </w:del>
      <w:ins w:id="1577" w:author="Carol Nichols" w:date="2019-02-18T14:33:00Z">
        <w:r w:rsidR="00B43DEF">
          <w:t xml:space="preserve"> </w:t>
        </w:r>
      </w:ins>
      <w:r w:rsidRPr="00AC1770">
        <w:t>trait</w:t>
      </w:r>
      <w:r w:rsidR="00AC1770">
        <w:t xml:space="preserve"> </w:t>
      </w:r>
      <w:r w:rsidRPr="00AC1770">
        <w:t>into scope and called the</w:t>
      </w:r>
      <w:ins w:id="1578" w:author="Carol Nichols" w:date="2019-02-18T14:33:00Z">
        <w:r w:rsidR="004D345D">
          <w:t xml:space="preserve"> </w:t>
        </w:r>
      </w:ins>
      <w:del w:id="1579" w:author="Carol Nichols" w:date="2019-02-18T14:33:00Z">
        <w:r w:rsidRPr="00AC1770" w:rsidDel="004D345D">
          <w:delText> </w:delText>
        </w:r>
      </w:del>
      <w:proofErr w:type="gramStart"/>
      <w:r w:rsidRPr="00AC1770">
        <w:rPr>
          <w:rStyle w:val="Literal"/>
        </w:rPr>
        <w:t>rand::</w:t>
      </w:r>
      <w:proofErr w:type="gramEnd"/>
      <w:r w:rsidRPr="00AC1770">
        <w:rPr>
          <w:rStyle w:val="Literal"/>
        </w:rPr>
        <w:t>thread_rng</w:t>
      </w:r>
      <w:del w:id="1580" w:author="Carol Nichols" w:date="2019-02-18T14:33:00Z">
        <w:r w:rsidDel="00116DB5">
          <w:delText> </w:delText>
        </w:r>
      </w:del>
      <w:ins w:id="1581" w:author="Carol Nichols" w:date="2019-02-18T14:33:00Z">
        <w:r w:rsidR="00116DB5">
          <w:t xml:space="preserve"> </w:t>
        </w:r>
      </w:ins>
      <w:r>
        <w:t>function:</w:t>
      </w:r>
    </w:p>
    <w:p w14:paraId="05618128" w14:textId="77777777" w:rsidR="0074493E" w:rsidRDefault="0074493E">
      <w:pPr>
        <w:pStyle w:val="ProductionDirective"/>
        <w:pPrChange w:id="1582" w:author="AnneMarieW" w:date="2019-02-13T14:10:00Z">
          <w:pPr>
            <w:pStyle w:val="Body"/>
          </w:pPr>
        </w:pPrChange>
      </w:pPr>
      <w:ins w:id="1583" w:author="AnneMarieW" w:date="2019-02-13T14:10:00Z">
        <w:r>
          <w:t>prod: check xref</w:t>
        </w:r>
      </w:ins>
    </w:p>
    <w:p w14:paraId="08A48CFD" w14:textId="77777777" w:rsidR="003F4E38" w:rsidRPr="00AC1770" w:rsidRDefault="003F4E38" w:rsidP="006B039B">
      <w:pPr>
        <w:pStyle w:val="CodeA"/>
      </w:pPr>
      <w:r w:rsidRPr="00AC1770">
        <w:t>use rand::Rng;</w:t>
      </w:r>
    </w:p>
    <w:p w14:paraId="2BC174E4" w14:textId="77777777" w:rsidR="003F4E38" w:rsidRPr="00AC1770" w:rsidRDefault="003F4E38" w:rsidP="00AC1770">
      <w:pPr>
        <w:pStyle w:val="CodeB"/>
      </w:pPr>
      <w:r w:rsidRPr="00AC1770">
        <w:t>fn main() {</w:t>
      </w:r>
    </w:p>
    <w:p w14:paraId="37AE2466" w14:textId="77777777" w:rsidR="003F4E38" w:rsidRPr="00AC1770" w:rsidRDefault="003F4E38" w:rsidP="00AC1770">
      <w:pPr>
        <w:pStyle w:val="CodeB"/>
      </w:pPr>
      <w:r w:rsidRPr="00AC1770">
        <w:t xml:space="preserve">    let secret_number = rand::thread_rng().gen_range(1, 101);</w:t>
      </w:r>
    </w:p>
    <w:p w14:paraId="2EB7212A" w14:textId="77777777" w:rsidR="003F4E38" w:rsidRPr="006B039B" w:rsidRDefault="003F4E38" w:rsidP="006B039B">
      <w:pPr>
        <w:pStyle w:val="CodeC"/>
      </w:pPr>
      <w:r w:rsidRPr="006B039B">
        <w:t>}</w:t>
      </w:r>
    </w:p>
    <w:p w14:paraId="4280265E" w14:textId="2BE9B404" w:rsidR="003F4E38" w:rsidRDefault="003F4E38" w:rsidP="006B039B">
      <w:pPr>
        <w:pStyle w:val="Body"/>
      </w:pPr>
      <w:r w:rsidRPr="00AC1770">
        <w:t>Members of the Rust community have made many packages available at</w:t>
      </w:r>
      <w:r w:rsidR="00AC1770">
        <w:t xml:space="preserve"> </w:t>
      </w:r>
      <w:del w:id="1584" w:author="Carol Nichols" w:date="2019-02-18T14:18:00Z">
        <w:r w:rsidR="00656768" w:rsidRPr="003A38F8" w:rsidDel="003A38F8">
          <w:rPr>
            <w:rStyle w:val="EmphasisItalic"/>
            <w:rPrChange w:id="1585" w:author="Carol Nichols" w:date="2019-02-18T14:18:00Z">
              <w:rPr/>
            </w:rPrChange>
          </w:rPr>
          <w:fldChar w:fldCharType="begin"/>
        </w:r>
        <w:r w:rsidR="00656768" w:rsidRPr="003A38F8" w:rsidDel="003A38F8">
          <w:rPr>
            <w:rStyle w:val="EmphasisItalic"/>
            <w:rPrChange w:id="1586" w:author="Carol Nichols" w:date="2019-02-18T14:18:00Z">
              <w:rPr/>
            </w:rPrChange>
          </w:rPr>
          <w:delInstrText xml:space="preserve"> HYPERLINK "https://crates.io" </w:delInstrText>
        </w:r>
        <w:r w:rsidR="00656768" w:rsidRPr="003A38F8" w:rsidDel="003A38F8">
          <w:rPr>
            <w:rStyle w:val="EmphasisItalic"/>
            <w:rPrChange w:id="1587" w:author="Carol Nichols" w:date="2019-02-18T14:18:00Z">
              <w:rPr>
                <w:rStyle w:val="Hyperlink"/>
                <w:rFonts w:ascii="Roboto Condensed" w:hAnsi="Roboto Condensed"/>
                <w:i/>
                <w:iCs/>
                <w:color w:val="3269A0"/>
                <w:sz w:val="23"/>
                <w:szCs w:val="23"/>
              </w:rPr>
            </w:rPrChange>
          </w:rPr>
          <w:fldChar w:fldCharType="separate"/>
        </w:r>
        <w:r w:rsidRPr="003A38F8" w:rsidDel="003A38F8">
          <w:rPr>
            <w:rStyle w:val="EmphasisItalic"/>
            <w:rPrChange w:id="1588" w:author="Carol Nichols" w:date="2019-02-18T14:18:00Z">
              <w:rPr>
                <w:rStyle w:val="Hyperlink"/>
                <w:rFonts w:ascii="Roboto Condensed" w:hAnsi="Roboto Condensed"/>
                <w:i/>
                <w:iCs/>
                <w:color w:val="3269A0"/>
                <w:sz w:val="23"/>
                <w:szCs w:val="23"/>
              </w:rPr>
            </w:rPrChange>
          </w:rPr>
          <w:delText>https://crates.io</w:delText>
        </w:r>
        <w:r w:rsidR="00656768" w:rsidRPr="003A38F8" w:rsidDel="003A38F8">
          <w:rPr>
            <w:rStyle w:val="EmphasisItalic"/>
            <w:rPrChange w:id="1589" w:author="Carol Nichols" w:date="2019-02-18T14:18:00Z">
              <w:rPr>
                <w:rStyle w:val="Hyperlink"/>
                <w:rFonts w:ascii="Roboto Condensed" w:hAnsi="Roboto Condensed"/>
                <w:i/>
                <w:iCs/>
                <w:color w:val="3269A0"/>
                <w:sz w:val="23"/>
                <w:szCs w:val="23"/>
              </w:rPr>
            </w:rPrChange>
          </w:rPr>
          <w:fldChar w:fldCharType="end"/>
        </w:r>
      </w:del>
      <w:ins w:id="1590" w:author="Carol Nichols" w:date="2019-02-18T14:18:00Z">
        <w:r w:rsidR="003A38F8" w:rsidRPr="003A38F8">
          <w:rPr>
            <w:rStyle w:val="EmphasisItalic"/>
            <w:rPrChange w:id="1591" w:author="Carol Nichols" w:date="2019-02-18T14:18:00Z">
              <w:rPr>
                <w:rStyle w:val="Hyperlink"/>
                <w:rFonts w:ascii="Roboto Condensed" w:hAnsi="Roboto Condensed"/>
                <w:i/>
                <w:iCs/>
                <w:color w:val="3269A0"/>
                <w:sz w:val="23"/>
                <w:szCs w:val="23"/>
              </w:rPr>
            </w:rPrChange>
          </w:rPr>
          <w:t>https://crates.io</w:t>
        </w:r>
      </w:ins>
      <w:r w:rsidRPr="00AC1770">
        <w:t>, and pulling any of them in</w:t>
      </w:r>
      <w:del w:id="1592" w:author="AnneMarieW" w:date="2019-02-13T14:11:00Z">
        <w:r w:rsidRPr="00AC1770" w:rsidDel="0074493E">
          <w:delText xml:space="preserve"> </w:delText>
        </w:r>
      </w:del>
      <w:r w:rsidRPr="00AC1770">
        <w:t>to your package involves these</w:t>
      </w:r>
      <w:r w:rsidR="00AC1770">
        <w:t xml:space="preserve"> </w:t>
      </w:r>
      <w:r w:rsidRPr="00AC1770">
        <w:t>same steps: listing them in your package’s</w:t>
      </w:r>
      <w:ins w:id="1593" w:author="Carol Nichols" w:date="2019-02-18T14:33:00Z">
        <w:r w:rsidR="00237F20">
          <w:t xml:space="preserve"> </w:t>
        </w:r>
      </w:ins>
      <w:del w:id="1594" w:author="Carol Nichols" w:date="2019-02-18T14:33:00Z">
        <w:r w:rsidRPr="00AC1770" w:rsidDel="00237F20">
          <w:delText> </w:delText>
        </w:r>
      </w:del>
      <w:r w:rsidRPr="00AC1770">
        <w:rPr>
          <w:rStyle w:val="EmphasisItalic"/>
        </w:rPr>
        <w:t>Cargo.toml</w:t>
      </w:r>
      <w:del w:id="1595" w:author="Carol Nichols" w:date="2019-02-18T14:33:00Z">
        <w:r w:rsidRPr="00AC1770" w:rsidDel="00412AE7">
          <w:delText> </w:delText>
        </w:r>
      </w:del>
      <w:ins w:id="1596" w:author="Carol Nichols" w:date="2019-02-18T14:33:00Z">
        <w:r w:rsidR="00412AE7">
          <w:t xml:space="preserve"> </w:t>
        </w:r>
      </w:ins>
      <w:ins w:id="1597" w:author="AnneMarieW" w:date="2019-02-13T14:11:00Z">
        <w:r w:rsidR="0074493E">
          <w:t xml:space="preserve">file </w:t>
        </w:r>
      </w:ins>
      <w:r w:rsidRPr="00AC1770">
        <w:t>and using</w:t>
      </w:r>
      <w:ins w:id="1598" w:author="Carol Nichols" w:date="2019-02-18T14:33:00Z">
        <w:r w:rsidR="00A5250E">
          <w:t xml:space="preserve"> </w:t>
        </w:r>
      </w:ins>
      <w:del w:id="1599" w:author="Carol Nichols" w:date="2019-02-18T14:33:00Z">
        <w:r w:rsidRPr="00AC1770" w:rsidDel="00A5250E">
          <w:delText> </w:delText>
        </w:r>
      </w:del>
      <w:r w:rsidRPr="00AC1770">
        <w:rPr>
          <w:rStyle w:val="Literal"/>
        </w:rPr>
        <w:t>use</w:t>
      </w:r>
      <w:del w:id="1600" w:author="Carol Nichols" w:date="2019-02-18T14:33:00Z">
        <w:r w:rsidDel="00D9069C">
          <w:delText> </w:delText>
        </w:r>
      </w:del>
      <w:ins w:id="1601" w:author="Carol Nichols" w:date="2019-02-18T14:33:00Z">
        <w:r w:rsidR="00D9069C">
          <w:t xml:space="preserve"> </w:t>
        </w:r>
      </w:ins>
      <w:r>
        <w:t>to</w:t>
      </w:r>
      <w:r w:rsidR="00AC1770">
        <w:t xml:space="preserve"> </w:t>
      </w:r>
      <w:r>
        <w:t>bring items into scope.</w:t>
      </w:r>
    </w:p>
    <w:p w14:paraId="494CC362" w14:textId="327BD9F5" w:rsidR="003F4E38" w:rsidRDefault="003F4E38" w:rsidP="006B039B">
      <w:pPr>
        <w:pStyle w:val="Body"/>
      </w:pPr>
      <w:r>
        <w:t>Note that the standard library (</w:t>
      </w:r>
      <w:r w:rsidRPr="00AC1770">
        <w:rPr>
          <w:rStyle w:val="Literal"/>
        </w:rPr>
        <w:t>std</w:t>
      </w:r>
      <w:r w:rsidRPr="00AC1770">
        <w:t xml:space="preserve">) is also a crate that’s external to </w:t>
      </w:r>
      <w:del w:id="1602" w:author="AnneMarieW" w:date="2019-02-13T14:12:00Z">
        <w:r w:rsidRPr="00AC1770" w:rsidDel="0074493E">
          <w:delText>y</w:delText>
        </w:r>
      </w:del>
      <w:r w:rsidRPr="00AC1770">
        <w:t>our</w:t>
      </w:r>
      <w:r w:rsidR="00AC1770">
        <w:t xml:space="preserve"> </w:t>
      </w:r>
      <w:r w:rsidRPr="00AC1770">
        <w:t xml:space="preserve">package. Because the standard library is shipped with the Rust language, </w:t>
      </w:r>
      <w:del w:id="1603" w:author="AnneMarieW" w:date="2019-02-13T14:12:00Z">
        <w:r w:rsidRPr="00AC1770" w:rsidDel="0074493E">
          <w:delText>you</w:delText>
        </w:r>
      </w:del>
      <w:ins w:id="1604" w:author="AnneMarieW" w:date="2019-02-13T14:12:00Z">
        <w:r w:rsidR="0074493E">
          <w:t>we</w:t>
        </w:r>
      </w:ins>
      <w:r w:rsidR="00AC1770">
        <w:t xml:space="preserve"> </w:t>
      </w:r>
      <w:r w:rsidRPr="00AC1770">
        <w:t>don’t need to change</w:t>
      </w:r>
      <w:ins w:id="1605" w:author="Carol Nichols" w:date="2019-02-18T14:33:00Z">
        <w:r w:rsidR="007069FF">
          <w:t xml:space="preserve"> </w:t>
        </w:r>
      </w:ins>
      <w:del w:id="1606" w:author="Carol Nichols" w:date="2019-02-18T14:33:00Z">
        <w:r w:rsidRPr="00AC1770" w:rsidDel="007069FF">
          <w:delText> </w:delText>
        </w:r>
      </w:del>
      <w:r w:rsidRPr="00AC1770">
        <w:rPr>
          <w:rStyle w:val="EmphasisItalic"/>
        </w:rPr>
        <w:t>Cargo.toml</w:t>
      </w:r>
      <w:del w:id="1607" w:author="Carol Nichols" w:date="2019-02-18T14:33:00Z">
        <w:r w:rsidRPr="00AC1770" w:rsidDel="009B6194">
          <w:delText> </w:delText>
        </w:r>
      </w:del>
      <w:ins w:id="1608" w:author="Carol Nichols" w:date="2019-02-18T14:33:00Z">
        <w:r w:rsidR="009B6194">
          <w:t xml:space="preserve"> </w:t>
        </w:r>
      </w:ins>
      <w:r w:rsidRPr="00AC1770">
        <w:t>to include</w:t>
      </w:r>
      <w:ins w:id="1609" w:author="Carol Nichols" w:date="2019-02-18T14:33:00Z">
        <w:r w:rsidR="00FA3E22">
          <w:t xml:space="preserve"> </w:t>
        </w:r>
      </w:ins>
      <w:del w:id="1610" w:author="Carol Nichols" w:date="2019-02-18T14:33:00Z">
        <w:r w:rsidRPr="00AC1770" w:rsidDel="00FA3E22">
          <w:delText> </w:delText>
        </w:r>
      </w:del>
      <w:r w:rsidRPr="00AC1770">
        <w:rPr>
          <w:rStyle w:val="Literal"/>
        </w:rPr>
        <w:t>std</w:t>
      </w:r>
      <w:del w:id="1611" w:author="AnneMarieW" w:date="2019-02-13T14:12:00Z">
        <w:r w:rsidRPr="00AC1770" w:rsidDel="0074493E">
          <w:delText>,</w:delText>
        </w:r>
      </w:del>
      <w:ins w:id="1612" w:author="AnneMarieW" w:date="2019-02-13T14:12:00Z">
        <w:r w:rsidR="0074493E">
          <w:t>.</w:t>
        </w:r>
      </w:ins>
      <w:r w:rsidRPr="00AC1770">
        <w:t xml:space="preserve"> </w:t>
      </w:r>
      <w:ins w:id="1613" w:author="AnneMarieW" w:date="2019-02-13T14:12:00Z">
        <w:r w:rsidR="0074493E">
          <w:t>B</w:t>
        </w:r>
      </w:ins>
      <w:del w:id="1614" w:author="AnneMarieW" w:date="2019-02-13T14:12:00Z">
        <w:r w:rsidRPr="00AC1770" w:rsidDel="0074493E">
          <w:delText>b</w:delText>
        </w:r>
      </w:del>
      <w:r w:rsidRPr="00AC1770">
        <w:t xml:space="preserve">ut </w:t>
      </w:r>
      <w:del w:id="1615" w:author="AnneMarieW" w:date="2019-02-13T14:13:00Z">
        <w:r w:rsidRPr="00AC1770" w:rsidDel="0074493E">
          <w:delText>you</w:delText>
        </w:r>
      </w:del>
      <w:ins w:id="1616" w:author="AnneMarieW" w:date="2019-02-13T14:13:00Z">
        <w:r w:rsidR="0074493E">
          <w:t>we</w:t>
        </w:r>
      </w:ins>
      <w:r w:rsidRPr="00AC1770">
        <w:t xml:space="preserve"> do need to refer to</w:t>
      </w:r>
      <w:r w:rsidR="00AC1770">
        <w:t xml:space="preserve"> </w:t>
      </w:r>
      <w:r w:rsidRPr="00AC1770">
        <w:t>it with</w:t>
      </w:r>
      <w:ins w:id="1617" w:author="Carol Nichols" w:date="2019-02-18T14:34:00Z">
        <w:r w:rsidR="00FF0B31">
          <w:t xml:space="preserve"> </w:t>
        </w:r>
      </w:ins>
      <w:del w:id="1618" w:author="Carol Nichols" w:date="2019-02-18T14:34:00Z">
        <w:r w:rsidRPr="00AC1770" w:rsidDel="00FF0B31">
          <w:delText> </w:delText>
        </w:r>
      </w:del>
      <w:r w:rsidRPr="00AC1770">
        <w:rPr>
          <w:rStyle w:val="Literal"/>
        </w:rPr>
        <w:t>use</w:t>
      </w:r>
      <w:del w:id="1619" w:author="Carol Nichols" w:date="2019-02-18T14:34:00Z">
        <w:r w:rsidRPr="00AC1770" w:rsidDel="008E773D">
          <w:delText> </w:delText>
        </w:r>
      </w:del>
      <w:ins w:id="1620" w:author="Carol Nichols" w:date="2019-02-18T14:34:00Z">
        <w:r w:rsidR="008E773D">
          <w:t xml:space="preserve"> </w:t>
        </w:r>
      </w:ins>
      <w:r w:rsidRPr="00AC1770">
        <w:t xml:space="preserve">to bring items from there into </w:t>
      </w:r>
      <w:del w:id="1621" w:author="AnneMarieW" w:date="2019-02-13T14:13:00Z">
        <w:r w:rsidRPr="00AC1770" w:rsidDel="0074493E">
          <w:delText>y</w:delText>
        </w:r>
      </w:del>
      <w:r w:rsidRPr="00AC1770">
        <w:t>our package’s scope. For example,</w:t>
      </w:r>
      <w:r w:rsidR="00AC1770">
        <w:t xml:space="preserve"> </w:t>
      </w:r>
      <w:r w:rsidRPr="00AC1770">
        <w:t>with</w:t>
      </w:r>
      <w:ins w:id="1622" w:author="Carol Nichols" w:date="2019-02-18T14:34:00Z">
        <w:r w:rsidR="00C84099">
          <w:t xml:space="preserve"> </w:t>
        </w:r>
      </w:ins>
      <w:del w:id="1623" w:author="Carol Nichols" w:date="2019-02-18T14:34:00Z">
        <w:r w:rsidRPr="00AC1770" w:rsidDel="00C84099">
          <w:delText> </w:delText>
        </w:r>
      </w:del>
      <w:r w:rsidRPr="00AC1770">
        <w:rPr>
          <w:rStyle w:val="Literal"/>
        </w:rPr>
        <w:t>HashMap</w:t>
      </w:r>
      <w:ins w:id="1624" w:author="AnneMarieW" w:date="2019-02-13T14:13:00Z">
        <w:r w:rsidR="0074493E" w:rsidRPr="0074493E">
          <w:rPr>
            <w:rPrChange w:id="1625" w:author="AnneMarieW" w:date="2019-02-13T14:14:00Z">
              <w:rPr>
                <w:rStyle w:val="Literal"/>
              </w:rPr>
            </w:rPrChange>
          </w:rPr>
          <w:t xml:space="preserve"> we would use this line</w:t>
        </w:r>
      </w:ins>
      <w:r>
        <w:t>:</w:t>
      </w:r>
    </w:p>
    <w:p w14:paraId="20F05B46" w14:textId="77777777" w:rsidR="003F4E38" w:rsidRPr="00AC1770" w:rsidRDefault="003F4E38">
      <w:pPr>
        <w:pStyle w:val="CodeSingle"/>
        <w:pPrChange w:id="1626" w:author="AnneMarieW" w:date="2019-02-13T14:14:00Z">
          <w:pPr>
            <w:pStyle w:val="CodeB"/>
          </w:pPr>
        </w:pPrChange>
      </w:pPr>
      <w:commentRangeStart w:id="1627"/>
      <w:commentRangeStart w:id="1628"/>
      <w:r w:rsidRPr="00AC1770">
        <w:t>use</w:t>
      </w:r>
      <w:commentRangeEnd w:id="1627"/>
      <w:r w:rsidR="0074493E">
        <w:rPr>
          <w:rStyle w:val="CommentReference"/>
          <w:rFonts w:ascii="Times New Roman" w:hAnsi="Times New Roman"/>
          <w:b w:val="0"/>
          <w:bCs w:val="0"/>
          <w:noProof w:val="0"/>
          <w:color w:val="auto"/>
          <w:spacing w:val="0"/>
          <w:bdr w:val="none" w:sz="0" w:space="0" w:color="auto"/>
        </w:rPr>
        <w:commentReference w:id="1627"/>
      </w:r>
      <w:commentRangeEnd w:id="1628"/>
      <w:r w:rsidR="00247C3B">
        <w:rPr>
          <w:rStyle w:val="CommentReference"/>
          <w:rFonts w:ascii="Times New Roman" w:hAnsi="Times New Roman"/>
          <w:b w:val="0"/>
          <w:bCs w:val="0"/>
          <w:noProof w:val="0"/>
          <w:color w:val="auto"/>
          <w:spacing w:val="0"/>
          <w:bdr w:val="none" w:sz="0" w:space="0" w:color="auto"/>
        </w:rPr>
        <w:commentReference w:id="1628"/>
      </w:r>
      <w:r w:rsidRPr="00AC1770">
        <w:t xml:space="preserve"> std::collections::HashMap;</w:t>
      </w:r>
    </w:p>
    <w:p w14:paraId="3FEA49A5" w14:textId="46D436C9" w:rsidR="003F4E38" w:rsidRDefault="003F4E38" w:rsidP="006B039B">
      <w:pPr>
        <w:pStyle w:val="Body"/>
      </w:pPr>
      <w:r w:rsidRPr="00AC1770">
        <w:t>This is an absolute path starting with</w:t>
      </w:r>
      <w:ins w:id="1629" w:author="Carol Nichols" w:date="2019-02-18T14:34:00Z">
        <w:r w:rsidR="00E421A2">
          <w:t xml:space="preserve"> </w:t>
        </w:r>
      </w:ins>
      <w:del w:id="1630" w:author="Carol Nichols" w:date="2019-02-18T14:34:00Z">
        <w:r w:rsidRPr="00AC1770" w:rsidDel="00E421A2">
          <w:delText> </w:delText>
        </w:r>
      </w:del>
      <w:r w:rsidRPr="00AC1770">
        <w:rPr>
          <w:rStyle w:val="Literal"/>
        </w:rPr>
        <w:t>std</w:t>
      </w:r>
      <w:r>
        <w:t>, the name of the standard library</w:t>
      </w:r>
      <w:r w:rsidR="00AC1770">
        <w:t xml:space="preserve"> </w:t>
      </w:r>
      <w:r>
        <w:t>crate.</w:t>
      </w:r>
    </w:p>
    <w:p w14:paraId="1A182825" w14:textId="2603D65E" w:rsidR="003F4E38" w:rsidRDefault="003F4E38" w:rsidP="00AC1770">
      <w:pPr>
        <w:pStyle w:val="HeadB"/>
      </w:pPr>
      <w:bookmarkStart w:id="1631" w:name="using-nested-paths-to-clean-up-large-`us"/>
      <w:bookmarkStart w:id="1632" w:name="_Toc1404770"/>
      <w:bookmarkEnd w:id="1631"/>
      <w:r w:rsidRPr="00AC1770">
        <w:t>Using Nested Paths to Clean Up Large</w:t>
      </w:r>
      <w:ins w:id="1633" w:author="Carol Nichols" w:date="2019-02-18T14:34:00Z">
        <w:r w:rsidR="00886A9E">
          <w:t xml:space="preserve"> </w:t>
        </w:r>
      </w:ins>
      <w:del w:id="1634" w:author="Carol Nichols" w:date="2019-02-18T14:34:00Z">
        <w:r w:rsidRPr="00AC1770" w:rsidDel="00886A9E">
          <w:delText> </w:delText>
        </w:r>
      </w:del>
      <w:r w:rsidRPr="004B4369">
        <w:rPr>
          <w:rStyle w:val="Literal"/>
        </w:rPr>
        <w:t>use</w:t>
      </w:r>
      <w:del w:id="1635" w:author="Carol Nichols" w:date="2019-02-18T14:34:00Z">
        <w:r w:rsidDel="00886A9E">
          <w:delText> </w:delText>
        </w:r>
      </w:del>
      <w:ins w:id="1636" w:author="Carol Nichols" w:date="2019-02-18T14:34:00Z">
        <w:r w:rsidR="00886A9E">
          <w:t xml:space="preserve"> </w:t>
        </w:r>
      </w:ins>
      <w:r>
        <w:t>Lists</w:t>
      </w:r>
      <w:bookmarkEnd w:id="1632"/>
    </w:p>
    <w:p w14:paraId="2BC8C7D1" w14:textId="1F8162B3" w:rsidR="003F4E38" w:rsidRDefault="003F4E38" w:rsidP="006B039B">
      <w:pPr>
        <w:pStyle w:val="BodyFirst"/>
      </w:pPr>
      <w:r w:rsidRPr="00AC1770">
        <w:lastRenderedPageBreak/>
        <w:t xml:space="preserve">If </w:t>
      </w:r>
      <w:del w:id="1637" w:author="AnneMarieW" w:date="2019-02-13T14:15:00Z">
        <w:r w:rsidRPr="00AC1770" w:rsidDel="00261BE4">
          <w:delText>y</w:delText>
        </w:r>
      </w:del>
      <w:del w:id="1638" w:author="AnneMarieW" w:date="2019-02-13T14:16:00Z">
        <w:r w:rsidRPr="00AC1770" w:rsidDel="00261BE4">
          <w:delText>ou</w:delText>
        </w:r>
      </w:del>
      <w:ins w:id="1639" w:author="AnneMarieW" w:date="2019-02-13T14:16:00Z">
        <w:r w:rsidR="00261BE4">
          <w:t>we</w:t>
        </w:r>
      </w:ins>
      <w:r w:rsidRPr="00AC1770">
        <w:t>’re using multiple items defined in the same package or same module,</w:t>
      </w:r>
      <w:r w:rsidR="00AC1770">
        <w:t xml:space="preserve"> </w:t>
      </w:r>
      <w:r w:rsidRPr="00AC1770">
        <w:t xml:space="preserve">listing each item on its own line can take up a lot of vertical space in </w:t>
      </w:r>
      <w:del w:id="1640" w:author="AnneMarieW" w:date="2019-02-13T14:16:00Z">
        <w:r w:rsidRPr="00AC1770" w:rsidDel="00261BE4">
          <w:delText>y</w:delText>
        </w:r>
      </w:del>
      <w:r w:rsidRPr="00AC1770">
        <w:t>our</w:t>
      </w:r>
      <w:r w:rsidR="00AC1770">
        <w:t xml:space="preserve"> </w:t>
      </w:r>
      <w:r w:rsidRPr="00AC1770">
        <w:t>files. For example, these two</w:t>
      </w:r>
      <w:ins w:id="1641" w:author="Carol Nichols" w:date="2019-02-18T14:34:00Z">
        <w:r w:rsidR="00020344">
          <w:t xml:space="preserve"> </w:t>
        </w:r>
      </w:ins>
      <w:del w:id="1642" w:author="Carol Nichols" w:date="2019-02-18T14:34:00Z">
        <w:r w:rsidRPr="00AC1770" w:rsidDel="00020344">
          <w:delText> </w:delText>
        </w:r>
      </w:del>
      <w:r w:rsidRPr="00AC1770">
        <w:rPr>
          <w:rStyle w:val="Literal"/>
        </w:rPr>
        <w:t>use</w:t>
      </w:r>
      <w:del w:id="1643" w:author="Carol Nichols" w:date="2019-02-18T14:34:00Z">
        <w:r w:rsidRPr="00AC1770" w:rsidDel="0057764C">
          <w:delText> </w:delText>
        </w:r>
      </w:del>
      <w:ins w:id="1644" w:author="Carol Nichols" w:date="2019-02-18T14:34:00Z">
        <w:r w:rsidR="0057764C">
          <w:t xml:space="preserve"> </w:t>
        </w:r>
      </w:ins>
      <w:r w:rsidRPr="00AC1770">
        <w:t>statements we had in Listing 2-4 in the</w:t>
      </w:r>
      <w:r w:rsidR="00AC1770">
        <w:t xml:space="preserve"> </w:t>
      </w:r>
      <w:r w:rsidRPr="00AC1770">
        <w:t>Guessing Game</w:t>
      </w:r>
      <w:del w:id="1645" w:author="AnneMarieW" w:date="2019-02-13T14:16:00Z">
        <w:r w:rsidRPr="00AC1770" w:rsidDel="00261BE4">
          <w:delText xml:space="preserve"> both</w:delText>
        </w:r>
      </w:del>
      <w:r w:rsidRPr="00AC1770">
        <w:t xml:space="preserve"> bring items from</w:t>
      </w:r>
      <w:ins w:id="1646" w:author="Carol Nichols" w:date="2019-02-18T14:34:00Z">
        <w:r w:rsidR="00606184">
          <w:t xml:space="preserve"> </w:t>
        </w:r>
      </w:ins>
      <w:del w:id="1647" w:author="Carol Nichols" w:date="2019-02-18T14:34:00Z">
        <w:r w:rsidRPr="00AC1770" w:rsidDel="00606184">
          <w:delText> </w:delText>
        </w:r>
      </w:del>
      <w:r w:rsidRPr="00AC1770">
        <w:rPr>
          <w:rStyle w:val="Literal"/>
        </w:rPr>
        <w:t>std</w:t>
      </w:r>
      <w:del w:id="1648" w:author="Carol Nichols" w:date="2019-02-18T14:34:00Z">
        <w:r w:rsidDel="002F26E0">
          <w:delText> </w:delText>
        </w:r>
      </w:del>
      <w:ins w:id="1649" w:author="Carol Nichols" w:date="2019-02-18T14:34:00Z">
        <w:r w:rsidR="002F26E0">
          <w:t xml:space="preserve"> </w:t>
        </w:r>
      </w:ins>
      <w:r>
        <w:t>into scope:</w:t>
      </w:r>
    </w:p>
    <w:p w14:paraId="50A6757E" w14:textId="77777777" w:rsidR="003F4E38" w:rsidRDefault="003F4E38" w:rsidP="006B039B">
      <w:pPr>
        <w:pStyle w:val="ProductionDirective"/>
      </w:pPr>
      <w:r>
        <w:t>Filename: src/main.rs</w:t>
      </w:r>
    </w:p>
    <w:p w14:paraId="1CF63113" w14:textId="77777777" w:rsidR="003F4E38" w:rsidRPr="00AC1770" w:rsidRDefault="003F4E38" w:rsidP="006B039B">
      <w:pPr>
        <w:pStyle w:val="CodeA"/>
      </w:pPr>
      <w:r w:rsidRPr="00AC1770">
        <w:t>use std::cmp::Ordering;</w:t>
      </w:r>
    </w:p>
    <w:p w14:paraId="2BC578A0" w14:textId="77777777" w:rsidR="003F4E38" w:rsidRPr="00AC1770" w:rsidRDefault="003F4E38" w:rsidP="00AC1770">
      <w:pPr>
        <w:pStyle w:val="CodeB"/>
      </w:pPr>
      <w:r w:rsidRPr="00AC1770">
        <w:t>use std::io;</w:t>
      </w:r>
    </w:p>
    <w:p w14:paraId="51B159FB" w14:textId="77777777" w:rsidR="003F4E38" w:rsidRPr="00AC1770" w:rsidRDefault="003F4E38" w:rsidP="006B039B">
      <w:pPr>
        <w:pStyle w:val="CodeC"/>
      </w:pPr>
      <w:r w:rsidRPr="00AC1770">
        <w:t>// ---snip---</w:t>
      </w:r>
    </w:p>
    <w:p w14:paraId="1BD5D371" w14:textId="77777777" w:rsidR="003F4E38" w:rsidRDefault="003F4E38" w:rsidP="006B039B">
      <w:pPr>
        <w:pStyle w:val="Body"/>
      </w:pPr>
      <w:r>
        <w:t>Instead, we can use nested paths to bring the same items into scope in one line.</w:t>
      </w:r>
      <w:r w:rsidR="00AC1770">
        <w:t xml:space="preserve"> </w:t>
      </w:r>
      <w:r>
        <w:t xml:space="preserve">We do this by specifying the common part of the path, </w:t>
      </w:r>
      <w:del w:id="1650" w:author="AnneMarieW" w:date="2019-02-13T14:17:00Z">
        <w:r w:rsidDel="00261BE4">
          <w:delText>then</w:delText>
        </w:r>
      </w:del>
      <w:ins w:id="1651" w:author="AnneMarieW" w:date="2019-02-13T14:17:00Z">
        <w:r w:rsidR="00261BE4">
          <w:t>followed by</w:t>
        </w:r>
      </w:ins>
      <w:r>
        <w:t xml:space="preserve"> two colons, </w:t>
      </w:r>
      <w:ins w:id="1652" w:author="AnneMarieW" w:date="2019-02-13T14:17:00Z">
        <w:r w:rsidR="00261BE4">
          <w:t xml:space="preserve">and </w:t>
        </w:r>
      </w:ins>
      <w:r>
        <w:t>then</w:t>
      </w:r>
      <w:r w:rsidR="00AC1770">
        <w:t xml:space="preserve"> </w:t>
      </w:r>
      <w:r>
        <w:t>curly brackets around a list of the parts of the paths that differ, as shown in</w:t>
      </w:r>
      <w:r w:rsidR="00AC1770">
        <w:t xml:space="preserve"> </w:t>
      </w:r>
      <w:r>
        <w:t>Listing 7-18.</w:t>
      </w:r>
    </w:p>
    <w:p w14:paraId="751D670C" w14:textId="77777777" w:rsidR="003F4E38" w:rsidRDefault="003F4E38" w:rsidP="006B039B">
      <w:pPr>
        <w:pStyle w:val="ProductionDirective"/>
      </w:pPr>
      <w:r>
        <w:t>Filename: src/main.rs</w:t>
      </w:r>
    </w:p>
    <w:p w14:paraId="04071EC4" w14:textId="77777777" w:rsidR="003F4E38" w:rsidRPr="00AC1770" w:rsidRDefault="003F4E38" w:rsidP="006B039B">
      <w:pPr>
        <w:pStyle w:val="CodeA"/>
      </w:pPr>
      <w:r w:rsidRPr="00AC1770">
        <w:t>use std::{cmp::Ordering, io};</w:t>
      </w:r>
    </w:p>
    <w:p w14:paraId="2033EBCB" w14:textId="77777777" w:rsidR="003F4E38" w:rsidRPr="00AC1770" w:rsidRDefault="003F4E38" w:rsidP="006B039B">
      <w:pPr>
        <w:pStyle w:val="CodeC"/>
      </w:pPr>
      <w:r w:rsidRPr="00AC1770">
        <w:t>// ---snip---</w:t>
      </w:r>
    </w:p>
    <w:p w14:paraId="02E99322" w14:textId="77777777" w:rsidR="003F4E38" w:rsidRDefault="003F4E38" w:rsidP="006B039B">
      <w:pPr>
        <w:pStyle w:val="Listing"/>
      </w:pPr>
      <w:r>
        <w:t>Listing 7-18: Specifying a nested path to bring multiple items with the same</w:t>
      </w:r>
      <w:r w:rsidR="00AC1770">
        <w:t xml:space="preserve"> </w:t>
      </w:r>
      <w:r>
        <w:t>prefix into scope</w:t>
      </w:r>
    </w:p>
    <w:p w14:paraId="55BE1E4C" w14:textId="7AF7F8B4" w:rsidR="003F4E38" w:rsidRDefault="003F4E38" w:rsidP="006B039B">
      <w:pPr>
        <w:pStyle w:val="Body"/>
      </w:pPr>
      <w:r w:rsidRPr="00AC1770">
        <w:t>In bigger programs, bringing many items into scope from the same package or</w:t>
      </w:r>
      <w:r w:rsidR="00AC1770">
        <w:t xml:space="preserve"> </w:t>
      </w:r>
      <w:r w:rsidRPr="00AC1770">
        <w:t>module using nested paths can reduce the number of separate</w:t>
      </w:r>
      <w:ins w:id="1653" w:author="Carol Nichols" w:date="2019-02-18T14:34:00Z">
        <w:r w:rsidR="008D276E">
          <w:t xml:space="preserve"> </w:t>
        </w:r>
      </w:ins>
      <w:del w:id="1654" w:author="Carol Nichols" w:date="2019-02-18T14:34:00Z">
        <w:r w:rsidRPr="00AC1770" w:rsidDel="008D276E">
          <w:delText> </w:delText>
        </w:r>
      </w:del>
      <w:r w:rsidRPr="00AC1770">
        <w:rPr>
          <w:rStyle w:val="Literal"/>
        </w:rPr>
        <w:t>use</w:t>
      </w:r>
      <w:del w:id="1655" w:author="Carol Nichols" w:date="2019-02-18T14:35:00Z">
        <w:r w:rsidDel="000E6ECA">
          <w:delText> </w:delText>
        </w:r>
      </w:del>
      <w:ins w:id="1656" w:author="Carol Nichols" w:date="2019-02-18T14:35:00Z">
        <w:r w:rsidR="000E6ECA">
          <w:t xml:space="preserve"> </w:t>
        </w:r>
      </w:ins>
      <w:r>
        <w:t>statements</w:t>
      </w:r>
      <w:r w:rsidR="00AC1770">
        <w:t xml:space="preserve"> </w:t>
      </w:r>
      <w:r>
        <w:t>needed by a lot!</w:t>
      </w:r>
    </w:p>
    <w:p w14:paraId="799D241F" w14:textId="15DAD137" w:rsidR="003F4E38" w:rsidRDefault="003F4E38" w:rsidP="006B039B">
      <w:pPr>
        <w:pStyle w:val="Body"/>
      </w:pPr>
      <w:del w:id="1657" w:author="AnneMarieW" w:date="2019-02-13T14:17:00Z">
        <w:r w:rsidRPr="00AC1770" w:rsidDel="00261BE4">
          <w:delText>You</w:delText>
        </w:r>
      </w:del>
      <w:ins w:id="1658" w:author="AnneMarieW" w:date="2019-02-13T14:17:00Z">
        <w:r w:rsidR="00261BE4">
          <w:t>We</w:t>
        </w:r>
      </w:ins>
      <w:r w:rsidRPr="00AC1770">
        <w:t xml:space="preserve"> can use a nested path at any level in a path, which is useful when</w:t>
      </w:r>
      <w:r w:rsidR="00AC1770">
        <w:t xml:space="preserve"> </w:t>
      </w:r>
      <w:r w:rsidRPr="00AC1770">
        <w:t>combining two</w:t>
      </w:r>
      <w:ins w:id="1659" w:author="Carol Nichols" w:date="2019-02-18T14:35:00Z">
        <w:r w:rsidR="003A4CB3">
          <w:t xml:space="preserve"> </w:t>
        </w:r>
      </w:ins>
      <w:del w:id="1660" w:author="Carol Nichols" w:date="2019-02-18T14:35:00Z">
        <w:r w:rsidRPr="00AC1770" w:rsidDel="003A4CB3">
          <w:delText> </w:delText>
        </w:r>
      </w:del>
      <w:r w:rsidRPr="00AC1770">
        <w:rPr>
          <w:rStyle w:val="Literal"/>
        </w:rPr>
        <w:t>use</w:t>
      </w:r>
      <w:del w:id="1661" w:author="Carol Nichols" w:date="2019-02-18T14:35:00Z">
        <w:r w:rsidRPr="00AC1770" w:rsidDel="00013E1C">
          <w:delText> </w:delText>
        </w:r>
      </w:del>
      <w:ins w:id="1662" w:author="Carol Nichols" w:date="2019-02-18T14:35:00Z">
        <w:r w:rsidR="00013E1C">
          <w:t xml:space="preserve"> </w:t>
        </w:r>
      </w:ins>
      <w:r w:rsidRPr="00AC1770">
        <w:t>statements that share a subpath. For example, Listing 7-19</w:t>
      </w:r>
      <w:r w:rsidR="00AC1770">
        <w:t xml:space="preserve"> </w:t>
      </w:r>
      <w:r w:rsidRPr="00AC1770">
        <w:t>shows two</w:t>
      </w:r>
      <w:ins w:id="1663" w:author="Carol Nichols" w:date="2019-02-18T14:35:00Z">
        <w:r w:rsidR="002037A1">
          <w:t xml:space="preserve"> </w:t>
        </w:r>
      </w:ins>
      <w:del w:id="1664" w:author="Carol Nichols" w:date="2019-02-18T14:35:00Z">
        <w:r w:rsidRPr="00AC1770" w:rsidDel="002037A1">
          <w:delText> </w:delText>
        </w:r>
      </w:del>
      <w:r w:rsidRPr="00AC1770">
        <w:rPr>
          <w:rStyle w:val="Literal"/>
        </w:rPr>
        <w:t>use</w:t>
      </w:r>
      <w:del w:id="1665" w:author="Carol Nichols" w:date="2019-02-18T14:35:00Z">
        <w:r w:rsidRPr="00AC1770" w:rsidDel="004714EB">
          <w:delText> </w:delText>
        </w:r>
      </w:del>
      <w:ins w:id="1666" w:author="Carol Nichols" w:date="2019-02-18T14:35:00Z">
        <w:r w:rsidR="004714EB">
          <w:t xml:space="preserve"> </w:t>
        </w:r>
      </w:ins>
      <w:r w:rsidRPr="00AC1770">
        <w:t>statements: one that brings</w:t>
      </w:r>
      <w:ins w:id="1667" w:author="Carol Nichols" w:date="2019-02-18T14:35:00Z">
        <w:r w:rsidR="00091995">
          <w:t xml:space="preserve"> </w:t>
        </w:r>
      </w:ins>
      <w:del w:id="1668" w:author="Carol Nichols" w:date="2019-02-18T14:35:00Z">
        <w:r w:rsidRPr="00AC1770" w:rsidDel="00091995">
          <w:delText> </w:delText>
        </w:r>
      </w:del>
      <w:proofErr w:type="gramStart"/>
      <w:r w:rsidRPr="00AC1770">
        <w:rPr>
          <w:rStyle w:val="Literal"/>
        </w:rPr>
        <w:t>std::</w:t>
      </w:r>
      <w:proofErr w:type="gramEnd"/>
      <w:r w:rsidRPr="00AC1770">
        <w:rPr>
          <w:rStyle w:val="Literal"/>
        </w:rPr>
        <w:t>io</w:t>
      </w:r>
      <w:del w:id="1669" w:author="Carol Nichols" w:date="2019-02-18T14:35:00Z">
        <w:r w:rsidRPr="00AC1770" w:rsidDel="00780C76">
          <w:delText> </w:delText>
        </w:r>
      </w:del>
      <w:ins w:id="1670" w:author="Carol Nichols" w:date="2019-02-18T14:35:00Z">
        <w:r w:rsidR="00780C76">
          <w:t xml:space="preserve"> </w:t>
        </w:r>
      </w:ins>
      <w:r w:rsidRPr="00AC1770">
        <w:t>into scope and one that</w:t>
      </w:r>
      <w:r w:rsidR="00AC1770">
        <w:t xml:space="preserve"> </w:t>
      </w:r>
      <w:r w:rsidRPr="00AC1770">
        <w:t>brings</w:t>
      </w:r>
      <w:ins w:id="1671" w:author="Carol Nichols" w:date="2019-02-18T14:35:00Z">
        <w:r w:rsidR="002656AD">
          <w:t xml:space="preserve"> </w:t>
        </w:r>
      </w:ins>
      <w:del w:id="1672" w:author="Carol Nichols" w:date="2019-02-18T14:35:00Z">
        <w:r w:rsidRPr="00AC1770" w:rsidDel="002656AD">
          <w:delText> </w:delText>
        </w:r>
      </w:del>
      <w:r w:rsidRPr="00AC1770">
        <w:rPr>
          <w:rStyle w:val="Literal"/>
        </w:rPr>
        <w:t>std::io::Write</w:t>
      </w:r>
      <w:del w:id="1673" w:author="Carol Nichols" w:date="2019-02-18T14:35:00Z">
        <w:r w:rsidDel="004D5900">
          <w:delText> </w:delText>
        </w:r>
      </w:del>
      <w:ins w:id="1674" w:author="Carol Nichols" w:date="2019-02-18T14:35:00Z">
        <w:r w:rsidR="004D5900">
          <w:t xml:space="preserve"> </w:t>
        </w:r>
      </w:ins>
      <w:r>
        <w:t>into scope</w:t>
      </w:r>
      <w:ins w:id="1675" w:author="Carol Nichols" w:date="2019-02-18T14:21:00Z">
        <w:r w:rsidR="003E7292">
          <w:t>.</w:t>
        </w:r>
      </w:ins>
      <w:del w:id="1676" w:author="Carol Nichols" w:date="2019-02-18T14:21:00Z">
        <w:r w:rsidDel="003E7292">
          <w:delText>:</w:delText>
        </w:r>
      </w:del>
    </w:p>
    <w:p w14:paraId="1C7FBA4A" w14:textId="77777777" w:rsidR="003F4E38" w:rsidRDefault="003F4E38" w:rsidP="006B039B">
      <w:pPr>
        <w:pStyle w:val="ProductionDirective"/>
      </w:pPr>
      <w:r>
        <w:t>Filename: src/lib.rs</w:t>
      </w:r>
    </w:p>
    <w:p w14:paraId="6B1A7AA1" w14:textId="77777777" w:rsidR="003F4E38" w:rsidRPr="00AC1770" w:rsidRDefault="003F4E38" w:rsidP="006B039B">
      <w:pPr>
        <w:pStyle w:val="CodeA"/>
      </w:pPr>
      <w:r w:rsidRPr="00AC1770">
        <w:t>use std::io;</w:t>
      </w:r>
    </w:p>
    <w:p w14:paraId="71DF52D8" w14:textId="77777777" w:rsidR="003F4E38" w:rsidRPr="00AC1770" w:rsidRDefault="003F4E38" w:rsidP="006B039B">
      <w:pPr>
        <w:pStyle w:val="CodeC"/>
      </w:pPr>
      <w:r w:rsidRPr="00AC1770">
        <w:t>use std::io::Write;</w:t>
      </w:r>
    </w:p>
    <w:p w14:paraId="1F7A1917" w14:textId="0F3725B8" w:rsidR="003F4E38" w:rsidRDefault="003F4E38" w:rsidP="006B039B">
      <w:pPr>
        <w:pStyle w:val="Listing"/>
      </w:pPr>
      <w:r w:rsidRPr="00AC1770">
        <w:t>Listing 7-19: Two</w:t>
      </w:r>
      <w:ins w:id="1677" w:author="Carol Nichols" w:date="2019-02-18T14:35:00Z">
        <w:r w:rsidR="002D2D87">
          <w:t xml:space="preserve"> </w:t>
        </w:r>
      </w:ins>
      <w:del w:id="1678" w:author="Carol Nichols" w:date="2019-02-18T14:35:00Z">
        <w:r w:rsidRPr="00AC1770" w:rsidDel="002D2D87">
          <w:delText> </w:delText>
        </w:r>
      </w:del>
      <w:r w:rsidRPr="00261BE4">
        <w:rPr>
          <w:rStyle w:val="LiteralCaption"/>
          <w:rPrChange w:id="1679" w:author="AnneMarieW" w:date="2019-02-13T14:18:00Z">
            <w:rPr>
              <w:rStyle w:val="Literal"/>
            </w:rPr>
          </w:rPrChange>
        </w:rPr>
        <w:t>use</w:t>
      </w:r>
      <w:del w:id="1680" w:author="Carol Nichols" w:date="2019-02-18T14:35:00Z">
        <w:r w:rsidDel="002B36B9">
          <w:delText> </w:delText>
        </w:r>
      </w:del>
      <w:ins w:id="1681" w:author="Carol Nichols" w:date="2019-02-18T14:35:00Z">
        <w:r w:rsidR="002B36B9">
          <w:t xml:space="preserve"> </w:t>
        </w:r>
      </w:ins>
      <w:r>
        <w:t>statements where one is a sub</w:t>
      </w:r>
      <w:del w:id="1682" w:author="AnneMarieW" w:date="2019-02-13T14:18:00Z">
        <w:r w:rsidDel="00261BE4">
          <w:delText>-</w:delText>
        </w:r>
      </w:del>
      <w:r>
        <w:t>path of the other</w:t>
      </w:r>
    </w:p>
    <w:p w14:paraId="2A213B22" w14:textId="4ABAACA0" w:rsidR="003F4E38" w:rsidRDefault="003F4E38" w:rsidP="006B039B">
      <w:pPr>
        <w:pStyle w:val="Body"/>
      </w:pPr>
      <w:r>
        <w:t>The common part of these two paths is</w:t>
      </w:r>
      <w:ins w:id="1683" w:author="Carol Nichols" w:date="2019-02-18T14:35:00Z">
        <w:r w:rsidR="00063652">
          <w:t xml:space="preserve"> </w:t>
        </w:r>
      </w:ins>
      <w:del w:id="1684" w:author="Carol Nichols" w:date="2019-02-18T14:35:00Z">
        <w:r w:rsidDel="00063652">
          <w:delText> </w:delText>
        </w:r>
      </w:del>
      <w:proofErr w:type="gramStart"/>
      <w:r w:rsidRPr="00AC1770">
        <w:rPr>
          <w:rStyle w:val="Literal"/>
        </w:rPr>
        <w:t>std::</w:t>
      </w:r>
      <w:proofErr w:type="gramEnd"/>
      <w:r w:rsidRPr="00AC1770">
        <w:rPr>
          <w:rStyle w:val="Literal"/>
        </w:rPr>
        <w:t>io</w:t>
      </w:r>
      <w:r w:rsidRPr="00AC1770">
        <w:t>, and that’s the complete first</w:t>
      </w:r>
      <w:r w:rsidR="00AC1770">
        <w:t xml:space="preserve"> </w:t>
      </w:r>
      <w:r w:rsidRPr="00AC1770">
        <w:t>path. To merge these two paths into one</w:t>
      </w:r>
      <w:ins w:id="1685" w:author="Carol Nichols" w:date="2019-02-18T14:36:00Z">
        <w:r w:rsidR="00882994">
          <w:t xml:space="preserve"> </w:t>
        </w:r>
      </w:ins>
      <w:del w:id="1686" w:author="Carol Nichols" w:date="2019-02-18T14:36:00Z">
        <w:r w:rsidRPr="00AC1770" w:rsidDel="00882994">
          <w:delText> </w:delText>
        </w:r>
      </w:del>
      <w:r w:rsidRPr="00AC1770">
        <w:rPr>
          <w:rStyle w:val="Literal"/>
        </w:rPr>
        <w:t>use</w:t>
      </w:r>
      <w:del w:id="1687" w:author="Carol Nichols" w:date="2019-02-18T14:36:00Z">
        <w:r w:rsidRPr="00AC1770" w:rsidDel="00882994">
          <w:delText> </w:delText>
        </w:r>
      </w:del>
      <w:ins w:id="1688" w:author="Carol Nichols" w:date="2019-02-18T14:36:00Z">
        <w:r w:rsidR="00882994">
          <w:t xml:space="preserve"> </w:t>
        </w:r>
      </w:ins>
      <w:r w:rsidRPr="00AC1770">
        <w:t>statement, we can use</w:t>
      </w:r>
      <w:ins w:id="1689" w:author="Carol Nichols" w:date="2019-02-18T14:36:00Z">
        <w:r w:rsidR="009C0406">
          <w:t xml:space="preserve"> </w:t>
        </w:r>
      </w:ins>
      <w:del w:id="1690" w:author="Carol Nichols" w:date="2019-02-18T14:36:00Z">
        <w:r w:rsidRPr="00AC1770" w:rsidDel="009C0406">
          <w:delText> </w:delText>
        </w:r>
      </w:del>
      <w:r w:rsidRPr="00AC1770">
        <w:rPr>
          <w:rStyle w:val="Literal"/>
        </w:rPr>
        <w:t>self</w:t>
      </w:r>
      <w:del w:id="1691" w:author="Carol Nichols" w:date="2019-02-18T14:36:00Z">
        <w:r w:rsidDel="005F710D">
          <w:delText> </w:delText>
        </w:r>
      </w:del>
      <w:ins w:id="1692" w:author="Carol Nichols" w:date="2019-02-18T14:36:00Z">
        <w:r w:rsidR="005F710D">
          <w:t xml:space="preserve"> </w:t>
        </w:r>
      </w:ins>
      <w:r>
        <w:t>in</w:t>
      </w:r>
      <w:r w:rsidR="00AC1770">
        <w:t xml:space="preserve"> </w:t>
      </w:r>
      <w:r>
        <w:t>the nested path</w:t>
      </w:r>
      <w:ins w:id="1693" w:author="AnneMarieW" w:date="2019-02-13T14:18:00Z">
        <w:r w:rsidR="00261BE4">
          <w:t>,</w:t>
        </w:r>
      </w:ins>
      <w:r>
        <w:t xml:space="preserve"> as shown in Listing 7-20.</w:t>
      </w:r>
    </w:p>
    <w:p w14:paraId="57E64E88" w14:textId="77777777" w:rsidR="003F4E38" w:rsidRDefault="003F4E38" w:rsidP="006B039B">
      <w:pPr>
        <w:pStyle w:val="ProductionDirective"/>
      </w:pPr>
      <w:r>
        <w:t>Filename: src/lib.rs</w:t>
      </w:r>
    </w:p>
    <w:p w14:paraId="395FA6AD" w14:textId="77777777" w:rsidR="003F4E38" w:rsidRPr="00AC1770" w:rsidRDefault="003F4E38" w:rsidP="006B039B">
      <w:pPr>
        <w:pStyle w:val="CodeSingle"/>
      </w:pPr>
      <w:r w:rsidRPr="00AC1770">
        <w:t>use std::io::{self, Write};</w:t>
      </w:r>
    </w:p>
    <w:p w14:paraId="258A0A93" w14:textId="0E47957E" w:rsidR="003F4E38" w:rsidRDefault="003F4E38" w:rsidP="006B039B">
      <w:pPr>
        <w:pStyle w:val="Listing"/>
      </w:pPr>
      <w:r w:rsidRPr="00AC1770">
        <w:lastRenderedPageBreak/>
        <w:t xml:space="preserve">Listing 7-20: Combining the paths </w:t>
      </w:r>
      <w:del w:id="1694" w:author="AnneMarieW" w:date="2019-02-13T14:18:00Z">
        <w:r w:rsidRPr="00AC1770" w:rsidDel="00261BE4">
          <w:delText xml:space="preserve">from </w:delText>
        </w:r>
      </w:del>
      <w:ins w:id="1695" w:author="AnneMarieW" w:date="2019-02-13T14:19:00Z">
        <w:r w:rsidR="00261BE4">
          <w:t xml:space="preserve">in </w:t>
        </w:r>
      </w:ins>
      <w:r w:rsidRPr="00AC1770">
        <w:t>Listing 7-19 into one</w:t>
      </w:r>
      <w:ins w:id="1696" w:author="Carol Nichols" w:date="2019-02-18T14:36:00Z">
        <w:r w:rsidR="00774E19">
          <w:t xml:space="preserve"> </w:t>
        </w:r>
      </w:ins>
      <w:del w:id="1697" w:author="Carol Nichols" w:date="2019-02-18T14:36:00Z">
        <w:r w:rsidRPr="00AC1770" w:rsidDel="00774E19">
          <w:delText> </w:delText>
        </w:r>
      </w:del>
      <w:r w:rsidRPr="00261BE4">
        <w:rPr>
          <w:rStyle w:val="LiteralCaption"/>
          <w:rPrChange w:id="1698" w:author="AnneMarieW" w:date="2019-02-13T14:19:00Z">
            <w:rPr>
              <w:rStyle w:val="Literal"/>
            </w:rPr>
          </w:rPrChange>
        </w:rPr>
        <w:t>use</w:t>
      </w:r>
      <w:del w:id="1699" w:author="Carol Nichols" w:date="2019-02-18T14:36:00Z">
        <w:r w:rsidDel="00CF3CCF">
          <w:delText> </w:delText>
        </w:r>
      </w:del>
      <w:ins w:id="1700" w:author="Carol Nichols" w:date="2019-02-18T14:36:00Z">
        <w:r w:rsidR="00CF3CCF">
          <w:t xml:space="preserve"> </w:t>
        </w:r>
      </w:ins>
      <w:r>
        <w:t>statement</w:t>
      </w:r>
    </w:p>
    <w:p w14:paraId="3BC46712" w14:textId="37C38891" w:rsidR="003F4E38" w:rsidRDefault="003F4E38" w:rsidP="006B039B">
      <w:pPr>
        <w:pStyle w:val="Body"/>
      </w:pPr>
      <w:r>
        <w:t xml:space="preserve">This </w:t>
      </w:r>
      <w:ins w:id="1701" w:author="AnneMarieW" w:date="2019-02-13T14:19:00Z">
        <w:r w:rsidR="00261BE4">
          <w:t xml:space="preserve">line </w:t>
        </w:r>
      </w:ins>
      <w:r>
        <w:t>brings</w:t>
      </w:r>
      <w:ins w:id="1702" w:author="Carol Nichols" w:date="2019-02-18T14:36:00Z">
        <w:r w:rsidR="007511BB">
          <w:t xml:space="preserve"> </w:t>
        </w:r>
      </w:ins>
      <w:del w:id="1703" w:author="AnneMarieW" w:date="2019-02-14T10:06:00Z">
        <w:r w:rsidDel="00B22473">
          <w:delText xml:space="preserve"> both</w:delText>
        </w:r>
      </w:del>
      <w:del w:id="1704" w:author="Carol Nichols" w:date="2019-02-18T14:36:00Z">
        <w:r w:rsidDel="007511BB">
          <w:delText> </w:delText>
        </w:r>
      </w:del>
      <w:proofErr w:type="gramStart"/>
      <w:r w:rsidRPr="00AC1770">
        <w:rPr>
          <w:rStyle w:val="Literal"/>
        </w:rPr>
        <w:t>std::</w:t>
      </w:r>
      <w:proofErr w:type="gramEnd"/>
      <w:r w:rsidRPr="00AC1770">
        <w:rPr>
          <w:rStyle w:val="Literal"/>
        </w:rPr>
        <w:t>io</w:t>
      </w:r>
      <w:del w:id="1705" w:author="Carol Nichols" w:date="2019-02-18T14:36:00Z">
        <w:r w:rsidRPr="00AC1770" w:rsidDel="00DC1493">
          <w:delText> </w:delText>
        </w:r>
      </w:del>
      <w:ins w:id="1706" w:author="Carol Nichols" w:date="2019-02-18T14:36:00Z">
        <w:r w:rsidR="00DC1493">
          <w:t xml:space="preserve"> </w:t>
        </w:r>
      </w:ins>
      <w:r w:rsidRPr="00AC1770">
        <w:t>and</w:t>
      </w:r>
      <w:ins w:id="1707" w:author="Carol Nichols" w:date="2019-02-18T14:36:00Z">
        <w:r w:rsidR="002C5CE4">
          <w:t xml:space="preserve"> </w:t>
        </w:r>
      </w:ins>
      <w:del w:id="1708" w:author="Carol Nichols" w:date="2019-02-18T14:36:00Z">
        <w:r w:rsidRPr="00AC1770" w:rsidDel="002C5CE4">
          <w:delText> </w:delText>
        </w:r>
      </w:del>
      <w:r w:rsidRPr="00AC1770">
        <w:rPr>
          <w:rStyle w:val="Literal"/>
        </w:rPr>
        <w:t>std::io::Write</w:t>
      </w:r>
      <w:del w:id="1709" w:author="Carol Nichols" w:date="2019-02-18T14:36:00Z">
        <w:r w:rsidDel="00452846">
          <w:delText> </w:delText>
        </w:r>
      </w:del>
      <w:ins w:id="1710" w:author="Carol Nichols" w:date="2019-02-18T14:36:00Z">
        <w:r w:rsidR="00452846">
          <w:t xml:space="preserve"> </w:t>
        </w:r>
      </w:ins>
      <w:r>
        <w:t>into scope.</w:t>
      </w:r>
    </w:p>
    <w:p w14:paraId="78B2E3D2" w14:textId="77777777" w:rsidR="003F4E38" w:rsidRDefault="003F4E38" w:rsidP="00AC1770">
      <w:pPr>
        <w:pStyle w:val="HeadB"/>
      </w:pPr>
      <w:bookmarkStart w:id="1711" w:name="the-glob-operator"/>
      <w:bookmarkStart w:id="1712" w:name="_Toc1404771"/>
      <w:bookmarkEnd w:id="1711"/>
      <w:r>
        <w:t>The Glob Operator</w:t>
      </w:r>
      <w:bookmarkEnd w:id="1712"/>
    </w:p>
    <w:p w14:paraId="01DAD7AB" w14:textId="18A32DD7" w:rsidR="003F4E38" w:rsidRDefault="003F4E38" w:rsidP="006B039B">
      <w:pPr>
        <w:pStyle w:val="BodyFirst"/>
      </w:pPr>
      <w:r w:rsidRPr="00AC1770">
        <w:t xml:space="preserve">If </w:t>
      </w:r>
      <w:del w:id="1713" w:author="AnneMarieW" w:date="2019-02-14T09:40:00Z">
        <w:r w:rsidRPr="00AC1770" w:rsidDel="004E16CC">
          <w:delText xml:space="preserve">you’d like </w:delText>
        </w:r>
      </w:del>
      <w:ins w:id="1714" w:author="AnneMarieW" w:date="2019-02-14T09:40:00Z">
        <w:r w:rsidR="004E16CC">
          <w:t xml:space="preserve">we want </w:t>
        </w:r>
      </w:ins>
      <w:r w:rsidRPr="00AC1770">
        <w:t>to bring</w:t>
      </w:r>
      <w:ins w:id="1715" w:author="Carol Nichols" w:date="2019-02-18T14:36:00Z">
        <w:r w:rsidR="002C2499">
          <w:t xml:space="preserve"> </w:t>
        </w:r>
      </w:ins>
      <w:del w:id="1716" w:author="Carol Nichols" w:date="2019-02-18T14:36:00Z">
        <w:r w:rsidRPr="00AC1770" w:rsidDel="002C2499">
          <w:delText> </w:delText>
        </w:r>
      </w:del>
      <w:r w:rsidRPr="00AC1770">
        <w:rPr>
          <w:rStyle w:val="EmphasisItalic"/>
        </w:rPr>
        <w:t>all</w:t>
      </w:r>
      <w:del w:id="1717" w:author="Carol Nichols" w:date="2019-02-18T14:36:00Z">
        <w:r w:rsidRPr="00AC1770" w:rsidDel="002C2499">
          <w:delText> </w:delText>
        </w:r>
      </w:del>
      <w:ins w:id="1718" w:author="Carol Nichols" w:date="2019-02-18T14:36:00Z">
        <w:r w:rsidR="002C2499">
          <w:t xml:space="preserve"> </w:t>
        </w:r>
      </w:ins>
      <w:r w:rsidRPr="00AC1770">
        <w:t xml:space="preserve">public items defined in a path into scope, </w:t>
      </w:r>
      <w:del w:id="1719" w:author="AnneMarieW" w:date="2019-02-14T09:40:00Z">
        <w:r w:rsidRPr="00AC1770" w:rsidDel="004E16CC">
          <w:delText>you</w:delText>
        </w:r>
      </w:del>
      <w:ins w:id="1720" w:author="AnneMarieW" w:date="2019-02-14T09:40:00Z">
        <w:r w:rsidR="004E16CC">
          <w:t>we</w:t>
        </w:r>
      </w:ins>
      <w:r w:rsidRPr="00AC1770">
        <w:t xml:space="preserve"> can</w:t>
      </w:r>
      <w:r w:rsidR="00AC1770">
        <w:t xml:space="preserve"> </w:t>
      </w:r>
      <w:r w:rsidRPr="00AC1770">
        <w:t>specify that path followed by</w:t>
      </w:r>
      <w:ins w:id="1721" w:author="Carol Nichols" w:date="2019-02-18T14:36:00Z">
        <w:r w:rsidR="00782F8B">
          <w:t xml:space="preserve"> </w:t>
        </w:r>
      </w:ins>
      <w:del w:id="1722" w:author="Carol Nichols" w:date="2019-02-18T14:36:00Z">
        <w:r w:rsidRPr="00AC1770" w:rsidDel="00782F8B">
          <w:delText> </w:delText>
        </w:r>
      </w:del>
      <w:r w:rsidRPr="00AC1770">
        <w:rPr>
          <w:rStyle w:val="Literal"/>
        </w:rPr>
        <w:t>*</w:t>
      </w:r>
      <w:r>
        <w:t>, the glob operator:</w:t>
      </w:r>
    </w:p>
    <w:p w14:paraId="43906FA5" w14:textId="77777777" w:rsidR="003F4E38" w:rsidRPr="00AC1770" w:rsidRDefault="003F4E38" w:rsidP="006B039B">
      <w:pPr>
        <w:pStyle w:val="CodeSingle"/>
      </w:pPr>
      <w:r w:rsidRPr="00AC1770">
        <w:t>use std::collections::*;</w:t>
      </w:r>
    </w:p>
    <w:p w14:paraId="1717F373" w14:textId="362A8C11" w:rsidR="003F4E38" w:rsidRDefault="003F4E38" w:rsidP="006B039B">
      <w:pPr>
        <w:pStyle w:val="Body"/>
      </w:pPr>
      <w:r w:rsidRPr="00AC1770">
        <w:t>This</w:t>
      </w:r>
      <w:ins w:id="1723" w:author="Carol Nichols" w:date="2019-02-18T14:37:00Z">
        <w:r w:rsidR="005131C3">
          <w:t xml:space="preserve"> </w:t>
        </w:r>
      </w:ins>
      <w:del w:id="1724" w:author="Carol Nichols" w:date="2019-02-18T14:37:00Z">
        <w:r w:rsidRPr="00AC1770" w:rsidDel="005131C3">
          <w:delText> </w:delText>
        </w:r>
      </w:del>
      <w:r w:rsidRPr="00AC1770">
        <w:rPr>
          <w:rStyle w:val="Literal"/>
        </w:rPr>
        <w:t>use</w:t>
      </w:r>
      <w:del w:id="1725" w:author="Carol Nichols" w:date="2019-02-18T14:37:00Z">
        <w:r w:rsidRPr="00AC1770" w:rsidDel="00527611">
          <w:delText> </w:delText>
        </w:r>
      </w:del>
      <w:ins w:id="1726" w:author="Carol Nichols" w:date="2019-02-18T14:37:00Z">
        <w:r w:rsidR="00527611">
          <w:t xml:space="preserve"> </w:t>
        </w:r>
      </w:ins>
      <w:r w:rsidRPr="00AC1770">
        <w:t>statement brings all public items defined in</w:t>
      </w:r>
      <w:ins w:id="1727" w:author="Carol Nichols" w:date="2019-02-18T14:37:00Z">
        <w:r w:rsidR="00D03219">
          <w:t xml:space="preserve"> </w:t>
        </w:r>
      </w:ins>
      <w:del w:id="1728" w:author="Carol Nichols" w:date="2019-02-18T14:37:00Z">
        <w:r w:rsidRPr="00AC1770" w:rsidDel="00D03219">
          <w:delText> </w:delText>
        </w:r>
      </w:del>
      <w:proofErr w:type="gramStart"/>
      <w:r w:rsidRPr="00AC1770">
        <w:rPr>
          <w:rStyle w:val="Literal"/>
        </w:rPr>
        <w:t>std::</w:t>
      </w:r>
      <w:proofErr w:type="gramEnd"/>
      <w:r w:rsidRPr="00AC1770">
        <w:rPr>
          <w:rStyle w:val="Literal"/>
        </w:rPr>
        <w:t>collections</w:t>
      </w:r>
      <w:r w:rsidR="00AC1770">
        <w:t xml:space="preserve"> </w:t>
      </w:r>
      <w:r>
        <w:t>into the current scope. Be careful when using the glob operator! Glob can make</w:t>
      </w:r>
      <w:r w:rsidR="00AC1770">
        <w:t xml:space="preserve"> </w:t>
      </w:r>
      <w:r>
        <w:t>it harder to tell what names are in scope and where a name used in your program</w:t>
      </w:r>
      <w:r w:rsidR="00AC1770">
        <w:t xml:space="preserve"> </w:t>
      </w:r>
      <w:r>
        <w:t>was defined.</w:t>
      </w:r>
    </w:p>
    <w:p w14:paraId="0CE3397A" w14:textId="600FE1A8" w:rsidR="003F4E38" w:rsidRDefault="003F4E38" w:rsidP="006B039B">
      <w:pPr>
        <w:pStyle w:val="Body"/>
        <w:rPr>
          <w:ins w:id="1729" w:author="AnneMarieW" w:date="2019-02-14T09:42:00Z"/>
        </w:rPr>
      </w:pPr>
      <w:r>
        <w:t>The glob operator is often used when testing to bring everything under test</w:t>
      </w:r>
      <w:r w:rsidR="00AC1770">
        <w:t xml:space="preserve"> </w:t>
      </w:r>
      <w:r>
        <w:t>into the</w:t>
      </w:r>
      <w:ins w:id="1730" w:author="Carol Nichols" w:date="2019-02-18T14:37:00Z">
        <w:r w:rsidR="00705638">
          <w:t xml:space="preserve"> </w:t>
        </w:r>
      </w:ins>
      <w:del w:id="1731" w:author="Carol Nichols" w:date="2019-02-18T14:37:00Z">
        <w:r w:rsidDel="00705638">
          <w:delText> </w:delText>
        </w:r>
      </w:del>
      <w:r w:rsidRPr="00AC1770">
        <w:rPr>
          <w:rStyle w:val="Literal"/>
        </w:rPr>
        <w:t>tests</w:t>
      </w:r>
      <w:del w:id="1732" w:author="Carol Nichols" w:date="2019-02-18T14:37:00Z">
        <w:r w:rsidRPr="00AC1770" w:rsidDel="00906037">
          <w:delText> </w:delText>
        </w:r>
      </w:del>
      <w:ins w:id="1733" w:author="Carol Nichols" w:date="2019-02-18T14:37:00Z">
        <w:r w:rsidR="00906037">
          <w:t xml:space="preserve"> </w:t>
        </w:r>
      </w:ins>
      <w:r w:rsidRPr="00AC1770">
        <w:t xml:space="preserve">module; we’ll talk about that in the </w:t>
      </w:r>
      <w:ins w:id="1734" w:author="AnneMarieW" w:date="2019-02-14T09:42:00Z">
        <w:r w:rsidR="006723B5" w:rsidRPr="00AC1770">
          <w:t xml:space="preserve">section </w:t>
        </w:r>
      </w:ins>
      <w:r w:rsidRPr="006723B5">
        <w:rPr>
          <w:highlight w:val="yellow"/>
          <w:rPrChange w:id="1735" w:author="AnneMarieW" w:date="2019-02-14T09:42:00Z">
            <w:rPr/>
          </w:rPrChange>
        </w:rPr>
        <w:t>“How to Write Tests”</w:t>
      </w:r>
      <w:r w:rsidR="00AC1770" w:rsidRPr="006723B5">
        <w:rPr>
          <w:highlight w:val="yellow"/>
          <w:rPrChange w:id="1736" w:author="AnneMarieW" w:date="2019-02-14T09:42:00Z">
            <w:rPr/>
          </w:rPrChange>
        </w:rPr>
        <w:t xml:space="preserve"> </w:t>
      </w:r>
      <w:del w:id="1737" w:author="AnneMarieW" w:date="2019-02-14T09:42:00Z">
        <w:r w:rsidRPr="006723B5" w:rsidDel="006723B5">
          <w:rPr>
            <w:highlight w:val="yellow"/>
            <w:rPrChange w:id="1738" w:author="AnneMarieW" w:date="2019-02-14T09:42:00Z">
              <w:rPr/>
            </w:rPrChange>
          </w:rPr>
          <w:delText>section of</w:delText>
        </w:r>
      </w:del>
      <w:ins w:id="1739" w:author="AnneMarieW" w:date="2019-02-14T09:42:00Z">
        <w:r w:rsidR="006723B5" w:rsidRPr="006723B5">
          <w:rPr>
            <w:highlight w:val="yellow"/>
            <w:rPrChange w:id="1740" w:author="AnneMarieW" w:date="2019-02-14T09:42:00Z">
              <w:rPr/>
            </w:rPrChange>
          </w:rPr>
          <w:t>in</w:t>
        </w:r>
      </w:ins>
      <w:r w:rsidRPr="006723B5">
        <w:rPr>
          <w:highlight w:val="yellow"/>
          <w:rPrChange w:id="1741" w:author="AnneMarieW" w:date="2019-02-14T09:42:00Z">
            <w:rPr/>
          </w:rPrChange>
        </w:rPr>
        <w:t xml:space="preserve"> Chapter 11</w:t>
      </w:r>
      <w:r w:rsidRPr="00AC1770">
        <w:t>. The glob operator is also sometimes used as part of the</w:t>
      </w:r>
      <w:r w:rsidR="00AC1770">
        <w:t xml:space="preserve"> </w:t>
      </w:r>
      <w:r w:rsidRPr="00AC1770">
        <w:t>prelude pattern</w:t>
      </w:r>
      <w:del w:id="1742" w:author="AnneMarieW" w:date="2019-02-14T09:42:00Z">
        <w:r w:rsidRPr="00AC1770" w:rsidDel="006723B5">
          <w:delText>;</w:delText>
        </w:r>
      </w:del>
      <w:ins w:id="1743" w:author="AnneMarieW" w:date="2019-02-14T09:42:00Z">
        <w:r w:rsidR="006723B5">
          <w:t>:</w:t>
        </w:r>
      </w:ins>
      <w:r w:rsidRPr="00AC1770">
        <w:t xml:space="preserve"> see the standard library documentation at</w:t>
      </w:r>
      <w:r w:rsidR="00AC1770">
        <w:t xml:space="preserve"> </w:t>
      </w:r>
      <w:commentRangeStart w:id="1744"/>
      <w:del w:id="1745" w:author="Carol Nichols" w:date="2019-02-18T14:22:00Z">
        <w:r w:rsidR="00656768" w:rsidDel="008C41EA">
          <w:fldChar w:fldCharType="begin"/>
        </w:r>
        <w:r w:rsidR="00656768" w:rsidDel="008C41EA">
          <w:delInstrText xml:space="preserve"> HYPERLINK "https://doc.rust-lang.org/stable/std/prelude/index.html" \l "other-preludes" </w:delInstrText>
        </w:r>
        <w:r w:rsidR="00656768" w:rsidDel="008C41EA">
          <w:fldChar w:fldCharType="separate"/>
        </w:r>
        <w:r w:rsidRPr="006B039B" w:rsidDel="008C41EA">
          <w:rPr>
            <w:rStyle w:val="EmphasisItalic"/>
          </w:rPr>
          <w:delText>https://doc.rust-lang.org/stable/std/prelude/index.html#other-preludes</w:delText>
        </w:r>
        <w:r w:rsidR="00656768" w:rsidDel="008C41EA">
          <w:rPr>
            <w:rStyle w:val="EmphasisItalic"/>
          </w:rPr>
          <w:fldChar w:fldCharType="end"/>
        </w:r>
      </w:del>
      <w:ins w:id="1746" w:author="Carol Nichols" w:date="2019-02-18T14:22:00Z">
        <w:r w:rsidR="008C41EA" w:rsidRPr="006B039B">
          <w:rPr>
            <w:rStyle w:val="EmphasisItalic"/>
          </w:rPr>
          <w:t>https://doc.rust-lang.org/stable/std/prelude/index.html#other-preludes</w:t>
        </w:r>
        <w:commentRangeEnd w:id="1744"/>
        <w:r w:rsidR="008C41EA">
          <w:rPr>
            <w:rStyle w:val="CommentReference"/>
          </w:rPr>
          <w:commentReference w:id="1744"/>
        </w:r>
      </w:ins>
      <w:ins w:id="1747" w:author="AnneMarieW" w:date="2019-02-14T09:42:00Z">
        <w:del w:id="1748" w:author="Carol Nichols" w:date="2019-02-18T14:22:00Z">
          <w:r w:rsidR="006723B5" w:rsidDel="008C41EA">
            <w:rPr>
              <w:rStyle w:val="EmphasisItalic"/>
            </w:rPr>
            <w:delText>/</w:delText>
          </w:r>
        </w:del>
      </w:ins>
      <w:del w:id="1749" w:author="AnneMarieW" w:date="2019-02-14T09:42:00Z">
        <w:r w:rsidDel="006723B5">
          <w:delText> </w:delText>
        </w:r>
      </w:del>
      <w:ins w:id="1750" w:author="AnneMarieW" w:date="2019-02-14T09:42:00Z">
        <w:r w:rsidR="006723B5">
          <w:t xml:space="preserve"> </w:t>
        </w:r>
      </w:ins>
      <w:r>
        <w:t>for</w:t>
      </w:r>
      <w:r w:rsidR="00AC1770">
        <w:t xml:space="preserve"> </w:t>
      </w:r>
      <w:r>
        <w:t>more information on that pattern.</w:t>
      </w:r>
    </w:p>
    <w:p w14:paraId="0420C7BA" w14:textId="77777777" w:rsidR="006723B5" w:rsidRDefault="006723B5">
      <w:pPr>
        <w:pStyle w:val="ProductionDirective"/>
        <w:pPrChange w:id="1751" w:author="AnneMarieW" w:date="2019-02-14T09:43:00Z">
          <w:pPr>
            <w:pStyle w:val="Body"/>
          </w:pPr>
        </w:pPrChange>
      </w:pPr>
      <w:ins w:id="1752" w:author="AnneMarieW" w:date="2019-02-14T09:43:00Z">
        <w:r>
          <w:t>prod: check xref</w:t>
        </w:r>
      </w:ins>
    </w:p>
    <w:p w14:paraId="789AEC34" w14:textId="77777777" w:rsidR="003F4E38" w:rsidRDefault="003F4E38" w:rsidP="00AC1770">
      <w:pPr>
        <w:pStyle w:val="HeadA"/>
      </w:pPr>
      <w:bookmarkStart w:id="1753" w:name="separating-modules-into-different-files"/>
      <w:bookmarkStart w:id="1754" w:name="_Toc1404772"/>
      <w:bookmarkEnd w:id="1753"/>
      <w:r>
        <w:t>Separating Modules into Different Files</w:t>
      </w:r>
      <w:bookmarkEnd w:id="1754"/>
    </w:p>
    <w:p w14:paraId="6A648B96" w14:textId="77777777" w:rsidR="003F4E38" w:rsidRDefault="003F4E38" w:rsidP="006B039B">
      <w:pPr>
        <w:pStyle w:val="BodyFirst"/>
      </w:pPr>
      <w:r>
        <w:t xml:space="preserve">So far, all </w:t>
      </w:r>
      <w:del w:id="1755" w:author="AnneMarieW" w:date="2019-02-14T09:44:00Z">
        <w:r w:rsidDel="001B71D9">
          <w:delText xml:space="preserve">of </w:delText>
        </w:r>
      </w:del>
      <w:r>
        <w:t>the examples in this chapter defined multiple modules in one</w:t>
      </w:r>
      <w:r w:rsidR="00AC1770">
        <w:t xml:space="preserve"> </w:t>
      </w:r>
      <w:r>
        <w:t>file. When modules get large, you m</w:t>
      </w:r>
      <w:del w:id="1756" w:author="AnneMarieW" w:date="2019-02-14T09:44:00Z">
        <w:r w:rsidDel="007A755F">
          <w:delText>ay</w:delText>
        </w:r>
      </w:del>
      <w:ins w:id="1757" w:author="AnneMarieW" w:date="2019-02-14T09:44:00Z">
        <w:r w:rsidR="007A755F">
          <w:t>ight</w:t>
        </w:r>
      </w:ins>
      <w:r>
        <w:t xml:space="preserve"> want to move their definitions to a</w:t>
      </w:r>
      <w:r w:rsidR="00AC1770">
        <w:t xml:space="preserve"> </w:t>
      </w:r>
      <w:r>
        <w:t>separate file to make the code easier to navigate.</w:t>
      </w:r>
    </w:p>
    <w:p w14:paraId="2E4BEDB5" w14:textId="5C4BB9F0" w:rsidR="003F4E38" w:rsidRDefault="003F4E38" w:rsidP="006B039B">
      <w:pPr>
        <w:pStyle w:val="Body"/>
      </w:pPr>
      <w:r w:rsidRPr="00AC1770">
        <w:t xml:space="preserve">For example, let’s </w:t>
      </w:r>
      <w:del w:id="1758" w:author="AnneMarieW" w:date="2019-02-14T09:44:00Z">
        <w:r w:rsidRPr="00AC1770" w:rsidDel="007A755F">
          <w:delText xml:space="preserve">take </w:delText>
        </w:r>
      </w:del>
      <w:ins w:id="1759" w:author="AnneMarieW" w:date="2019-02-14T09:44:00Z">
        <w:del w:id="1760" w:author="Carol Nichols" w:date="2019-02-18T14:24:00Z">
          <w:r w:rsidR="007A755F" w:rsidDel="002755C1">
            <w:delText>use</w:delText>
          </w:r>
        </w:del>
      </w:ins>
      <w:ins w:id="1761" w:author="Carol Nichols" w:date="2019-02-18T14:24:00Z">
        <w:r w:rsidR="002755C1">
          <w:t>start from</w:t>
        </w:r>
      </w:ins>
      <w:ins w:id="1762" w:author="AnneMarieW" w:date="2019-02-14T09:44:00Z">
        <w:r w:rsidR="007A755F">
          <w:t xml:space="preserve"> </w:t>
        </w:r>
      </w:ins>
      <w:r w:rsidRPr="00AC1770">
        <w:t>the code in Listing 7-17 and move the</w:t>
      </w:r>
      <w:ins w:id="1763" w:author="Carol Nichols" w:date="2019-02-18T14:37:00Z">
        <w:r w:rsidR="005E298F">
          <w:t xml:space="preserve"> </w:t>
        </w:r>
      </w:ins>
      <w:del w:id="1764" w:author="Carol Nichols" w:date="2019-02-18T14:37:00Z">
        <w:r w:rsidRPr="00AC1770" w:rsidDel="005E298F">
          <w:delText> </w:delText>
        </w:r>
      </w:del>
      <w:r w:rsidRPr="00AC1770">
        <w:rPr>
          <w:rStyle w:val="Literal"/>
        </w:rPr>
        <w:t>front_of_house</w:t>
      </w:r>
      <w:r w:rsidR="00AC1770">
        <w:t xml:space="preserve"> </w:t>
      </w:r>
      <w:r w:rsidRPr="00AC1770">
        <w:t>module to its own file</w:t>
      </w:r>
      <w:ins w:id="1765" w:author="Carol Nichols" w:date="2019-02-18T14:37:00Z">
        <w:r w:rsidR="00622D1A">
          <w:t xml:space="preserve"> </w:t>
        </w:r>
      </w:ins>
      <w:del w:id="1766" w:author="Carol Nichols" w:date="2019-02-18T14:37:00Z">
        <w:r w:rsidRPr="00AC1770" w:rsidDel="00622D1A">
          <w:delText> </w:delText>
        </w:r>
      </w:del>
      <w:r w:rsidRPr="00AC1770">
        <w:rPr>
          <w:rStyle w:val="EmphasisItalic"/>
        </w:rPr>
        <w:t>src/front_of_house.rs</w:t>
      </w:r>
      <w:del w:id="1767" w:author="Carol Nichols" w:date="2019-02-18T14:37:00Z">
        <w:r w:rsidRPr="00AC1770" w:rsidDel="007C58B7">
          <w:delText> </w:delText>
        </w:r>
      </w:del>
      <w:ins w:id="1768" w:author="Carol Nichols" w:date="2019-02-18T14:37:00Z">
        <w:r w:rsidR="007C58B7">
          <w:t xml:space="preserve"> </w:t>
        </w:r>
      </w:ins>
      <w:r w:rsidRPr="00AC1770">
        <w:t>by changing the crate root file</w:t>
      </w:r>
      <w:r w:rsidR="00AC1770">
        <w:t xml:space="preserve"> </w:t>
      </w:r>
      <w:r w:rsidRPr="00AC1770">
        <w:t>so</w:t>
      </w:r>
      <w:del w:id="1769" w:author="AnneMarieW" w:date="2019-02-14T09:45:00Z">
        <w:r w:rsidRPr="00AC1770" w:rsidDel="007A755F">
          <w:delText xml:space="preserve"> that</w:delText>
        </w:r>
      </w:del>
      <w:r w:rsidRPr="00AC1770">
        <w:t xml:space="preserve"> it contains the code shown in Listing 7-21. In this case, the crate</w:t>
      </w:r>
      <w:r w:rsidR="00AC1770">
        <w:t xml:space="preserve"> </w:t>
      </w:r>
      <w:r w:rsidRPr="00AC1770">
        <w:t>root file is</w:t>
      </w:r>
      <w:ins w:id="1770" w:author="Carol Nichols" w:date="2019-02-18T14:37:00Z">
        <w:r w:rsidR="00655D7D">
          <w:t xml:space="preserve"> </w:t>
        </w:r>
      </w:ins>
      <w:del w:id="1771" w:author="Carol Nichols" w:date="2019-02-18T14:37:00Z">
        <w:r w:rsidRPr="00AC1770" w:rsidDel="00655D7D">
          <w:delText> </w:delText>
        </w:r>
      </w:del>
      <w:r w:rsidRPr="00AC1770">
        <w:rPr>
          <w:rStyle w:val="EmphasisItalic"/>
        </w:rPr>
        <w:t>src/lib.rs</w:t>
      </w:r>
      <w:r w:rsidRPr="00AC1770">
        <w:t xml:space="preserve">, but this procedure </w:t>
      </w:r>
      <w:ins w:id="1772" w:author="AnneMarieW" w:date="2019-02-14T09:45:00Z">
        <w:r w:rsidR="007A755F">
          <w:t xml:space="preserve">also </w:t>
        </w:r>
      </w:ins>
      <w:r w:rsidRPr="00AC1770">
        <w:t>works with binary crates whose</w:t>
      </w:r>
      <w:r w:rsidR="00AC1770">
        <w:t xml:space="preserve"> </w:t>
      </w:r>
      <w:r w:rsidRPr="00AC1770">
        <w:t>crate root file is</w:t>
      </w:r>
      <w:ins w:id="1773" w:author="Carol Nichols" w:date="2019-02-18T14:37:00Z">
        <w:r w:rsidR="004101D4">
          <w:t xml:space="preserve"> </w:t>
        </w:r>
      </w:ins>
      <w:del w:id="1774" w:author="Carol Nichols" w:date="2019-02-18T14:37:00Z">
        <w:r w:rsidRPr="00AC1770" w:rsidDel="004101D4">
          <w:delText> </w:delText>
        </w:r>
      </w:del>
      <w:r w:rsidRPr="00AC1770">
        <w:rPr>
          <w:rStyle w:val="EmphasisItalic"/>
        </w:rPr>
        <w:t>src/main.rs</w:t>
      </w:r>
      <w:del w:id="1775" w:author="AnneMarieW" w:date="2019-02-14T09:45:00Z">
        <w:r w:rsidDel="007A755F">
          <w:delText> too</w:delText>
        </w:r>
      </w:del>
      <w:r>
        <w:t>.</w:t>
      </w:r>
    </w:p>
    <w:p w14:paraId="31EB0807" w14:textId="77777777" w:rsidR="003F4E38" w:rsidRDefault="003F4E38" w:rsidP="00AC1770">
      <w:pPr>
        <w:pStyle w:val="ProductionDirective"/>
      </w:pPr>
      <w:r>
        <w:t>Filename: src/lib.rs</w:t>
      </w:r>
    </w:p>
    <w:p w14:paraId="209FD521" w14:textId="77777777" w:rsidR="003F4E38" w:rsidRPr="00AC1770" w:rsidRDefault="003F4E38" w:rsidP="006B039B">
      <w:pPr>
        <w:pStyle w:val="CodeA"/>
      </w:pPr>
      <w:r w:rsidRPr="00AC1770">
        <w:t>mod front_of_house;</w:t>
      </w:r>
    </w:p>
    <w:p w14:paraId="2EC00BA3" w14:textId="77777777" w:rsidR="003F4E38" w:rsidRPr="00AC1770" w:rsidRDefault="003F4E38" w:rsidP="00AC1770">
      <w:pPr>
        <w:pStyle w:val="CodeB"/>
      </w:pPr>
    </w:p>
    <w:p w14:paraId="188B2BFB" w14:textId="77777777" w:rsidR="003F4E38" w:rsidRPr="00AC1770" w:rsidRDefault="003F4E38" w:rsidP="00AC1770">
      <w:pPr>
        <w:pStyle w:val="CodeB"/>
      </w:pPr>
      <w:r w:rsidRPr="00AC1770">
        <w:t>pub use crate::front_of_house::hosting;</w:t>
      </w:r>
    </w:p>
    <w:p w14:paraId="2E2305C4" w14:textId="77777777" w:rsidR="003F4E38" w:rsidRPr="00AC1770" w:rsidRDefault="003F4E38" w:rsidP="00AC1770">
      <w:pPr>
        <w:pStyle w:val="CodeB"/>
      </w:pPr>
    </w:p>
    <w:p w14:paraId="10A0F1EB" w14:textId="77777777" w:rsidR="003F4E38" w:rsidRPr="00AC1770" w:rsidRDefault="003F4E38" w:rsidP="006B039B">
      <w:pPr>
        <w:pStyle w:val="CodeB"/>
      </w:pPr>
      <w:r w:rsidRPr="00AC1770">
        <w:t>pub fn eat_at_restaurant() {</w:t>
      </w:r>
    </w:p>
    <w:p w14:paraId="096D8351" w14:textId="77777777" w:rsidR="003F4E38" w:rsidRPr="00AC1770" w:rsidRDefault="003F4E38" w:rsidP="00AC1770">
      <w:pPr>
        <w:pStyle w:val="CodeB"/>
      </w:pPr>
      <w:r w:rsidRPr="00AC1770">
        <w:t xml:space="preserve">    hosting::add_to_waitlist();</w:t>
      </w:r>
    </w:p>
    <w:p w14:paraId="49535DB7" w14:textId="77777777" w:rsidR="003F4E38" w:rsidRPr="00AC1770" w:rsidRDefault="003F4E38" w:rsidP="00AC1770">
      <w:pPr>
        <w:pStyle w:val="CodeB"/>
      </w:pPr>
      <w:r w:rsidRPr="00AC1770">
        <w:lastRenderedPageBreak/>
        <w:t xml:space="preserve">    hosting::add_to_waitlist();</w:t>
      </w:r>
    </w:p>
    <w:p w14:paraId="1E3F2487" w14:textId="77777777" w:rsidR="003F4E38" w:rsidRPr="00AC1770" w:rsidRDefault="003F4E38" w:rsidP="00AC1770">
      <w:pPr>
        <w:pStyle w:val="CodeB"/>
      </w:pPr>
      <w:r w:rsidRPr="00AC1770">
        <w:t xml:space="preserve">    hosting::add_to_waitlist();</w:t>
      </w:r>
    </w:p>
    <w:p w14:paraId="776909DC" w14:textId="77777777" w:rsidR="003F4E38" w:rsidRPr="006B039B" w:rsidRDefault="003F4E38" w:rsidP="00AC1770">
      <w:pPr>
        <w:pStyle w:val="CodeC"/>
      </w:pPr>
      <w:r w:rsidRPr="006B039B">
        <w:t>}</w:t>
      </w:r>
    </w:p>
    <w:p w14:paraId="13AC2D51" w14:textId="41AFC8D9" w:rsidR="003F4E38" w:rsidRDefault="003F4E38" w:rsidP="00AC1770">
      <w:pPr>
        <w:pStyle w:val="Listing"/>
      </w:pPr>
      <w:r w:rsidRPr="00AC1770">
        <w:t>Listing 7-21: Declaring the</w:t>
      </w:r>
      <w:ins w:id="1776" w:author="Carol Nichols" w:date="2019-02-18T14:38:00Z">
        <w:r w:rsidR="008E26E3">
          <w:t xml:space="preserve"> </w:t>
        </w:r>
      </w:ins>
      <w:del w:id="1777" w:author="Carol Nichols" w:date="2019-02-18T14:38:00Z">
        <w:r w:rsidRPr="00AC1770" w:rsidDel="008E26E3">
          <w:delText> </w:delText>
        </w:r>
      </w:del>
      <w:r w:rsidRPr="007A755F">
        <w:rPr>
          <w:rStyle w:val="LiteralCaption"/>
          <w:rPrChange w:id="1778" w:author="AnneMarieW" w:date="2019-02-14T09:46:00Z">
            <w:rPr>
              <w:rStyle w:val="Literal"/>
            </w:rPr>
          </w:rPrChange>
        </w:rPr>
        <w:t>front_of_house</w:t>
      </w:r>
      <w:del w:id="1779" w:author="Carol Nichols" w:date="2019-02-18T14:38:00Z">
        <w:r w:rsidRPr="00AC1770" w:rsidDel="00082C18">
          <w:delText> </w:delText>
        </w:r>
      </w:del>
      <w:ins w:id="1780" w:author="Carol Nichols" w:date="2019-02-18T14:38:00Z">
        <w:r w:rsidR="00082C18">
          <w:t xml:space="preserve"> </w:t>
        </w:r>
      </w:ins>
      <w:r w:rsidRPr="00AC1770">
        <w:t>module whose body will be in</w:t>
      </w:r>
      <w:r w:rsidR="00AC1770">
        <w:t xml:space="preserve"> </w:t>
      </w:r>
      <w:r w:rsidRPr="00AC1770">
        <w:rPr>
          <w:rStyle w:val="EmphasisItalic"/>
        </w:rPr>
        <w:t>src/front_of_house.rs</w:t>
      </w:r>
    </w:p>
    <w:p w14:paraId="4F534196" w14:textId="791DF5B4" w:rsidR="003F4E38" w:rsidRDefault="003F4E38" w:rsidP="006B039B">
      <w:pPr>
        <w:pStyle w:val="Body"/>
      </w:pPr>
      <w:r>
        <w:t>And</w:t>
      </w:r>
      <w:ins w:id="1781" w:author="Carol Nichols" w:date="2019-02-18T14:38:00Z">
        <w:r w:rsidR="00EF2DAE">
          <w:t xml:space="preserve"> </w:t>
        </w:r>
      </w:ins>
      <w:del w:id="1782" w:author="Carol Nichols" w:date="2019-02-18T14:38:00Z">
        <w:r w:rsidDel="00EF2DAE">
          <w:delText> </w:delText>
        </w:r>
      </w:del>
      <w:r w:rsidRPr="00AC1770">
        <w:rPr>
          <w:rStyle w:val="EmphasisItalic"/>
        </w:rPr>
        <w:t>src/front_of_house.rs</w:t>
      </w:r>
      <w:del w:id="1783" w:author="Carol Nichols" w:date="2019-02-18T14:38:00Z">
        <w:r w:rsidRPr="00AC1770" w:rsidDel="00123BFC">
          <w:delText> </w:delText>
        </w:r>
      </w:del>
      <w:ins w:id="1784" w:author="Carol Nichols" w:date="2019-02-18T14:38:00Z">
        <w:r w:rsidR="00123BFC">
          <w:t xml:space="preserve"> </w:t>
        </w:r>
      </w:ins>
      <w:r w:rsidRPr="00AC1770">
        <w:t>gets the definitions from the body of the</w:t>
      </w:r>
      <w:r w:rsidR="00AC1770">
        <w:t xml:space="preserve"> </w:t>
      </w:r>
      <w:r w:rsidRPr="00AC1770">
        <w:rPr>
          <w:rStyle w:val="Literal"/>
        </w:rPr>
        <w:t>front_of_house</w:t>
      </w:r>
      <w:del w:id="1785" w:author="Carol Nichols" w:date="2019-02-18T14:38:00Z">
        <w:r w:rsidDel="001459F6">
          <w:delText> </w:delText>
        </w:r>
      </w:del>
      <w:ins w:id="1786" w:author="Carol Nichols" w:date="2019-02-18T14:38:00Z">
        <w:r w:rsidR="001459F6">
          <w:t xml:space="preserve"> </w:t>
        </w:r>
      </w:ins>
      <w:r>
        <w:t xml:space="preserve">module, </w:t>
      </w:r>
      <w:ins w:id="1787" w:author="AnneMarieW" w:date="2019-02-14T09:46:00Z">
        <w:r w:rsidR="007A755F">
          <w:t xml:space="preserve">as </w:t>
        </w:r>
      </w:ins>
      <w:r>
        <w:t>shown in Listing 7-22.</w:t>
      </w:r>
    </w:p>
    <w:p w14:paraId="4807E412" w14:textId="77777777" w:rsidR="003F4E38" w:rsidRDefault="003F4E38" w:rsidP="006B039B">
      <w:pPr>
        <w:pStyle w:val="ProductionDirective"/>
      </w:pPr>
      <w:r>
        <w:t>Filename: src/front_of_house.rs</w:t>
      </w:r>
    </w:p>
    <w:p w14:paraId="71C55270" w14:textId="77777777" w:rsidR="003F4E38" w:rsidRPr="00AC1770" w:rsidRDefault="003F4E38" w:rsidP="006B039B">
      <w:pPr>
        <w:pStyle w:val="CodeA"/>
      </w:pPr>
      <w:r w:rsidRPr="00AC1770">
        <w:t>pub mod hosting {</w:t>
      </w:r>
    </w:p>
    <w:p w14:paraId="39F892F7" w14:textId="77777777" w:rsidR="003F4E38" w:rsidRPr="00AC1770" w:rsidRDefault="003F4E38" w:rsidP="00AC1770">
      <w:pPr>
        <w:pStyle w:val="CodeB"/>
      </w:pPr>
      <w:r w:rsidRPr="00AC1770">
        <w:t xml:space="preserve">    pub fn add_to_waitlist() {}</w:t>
      </w:r>
    </w:p>
    <w:p w14:paraId="102AE660" w14:textId="77777777" w:rsidR="003F4E38" w:rsidRPr="00AC1770" w:rsidRDefault="003F4E38" w:rsidP="006B039B">
      <w:pPr>
        <w:pStyle w:val="CodeC"/>
      </w:pPr>
      <w:r w:rsidRPr="00AC1770">
        <w:t>}</w:t>
      </w:r>
    </w:p>
    <w:p w14:paraId="58D49FC7" w14:textId="462319D3" w:rsidR="003F4E38" w:rsidRDefault="003F4E38" w:rsidP="006B039B">
      <w:pPr>
        <w:pStyle w:val="Listing"/>
      </w:pPr>
      <w:r w:rsidRPr="00AC1770">
        <w:t>Listing 7-22: Definitions inside the</w:t>
      </w:r>
      <w:ins w:id="1788" w:author="Carol Nichols" w:date="2019-02-18T14:38:00Z">
        <w:r w:rsidR="008D4271">
          <w:t xml:space="preserve"> </w:t>
        </w:r>
      </w:ins>
      <w:del w:id="1789" w:author="Carol Nichols" w:date="2019-02-18T14:38:00Z">
        <w:r w:rsidRPr="00AC1770" w:rsidDel="008D4271">
          <w:delText> </w:delText>
        </w:r>
      </w:del>
      <w:r w:rsidRPr="007A755F">
        <w:rPr>
          <w:rStyle w:val="LiteralCaption"/>
          <w:rPrChange w:id="1790" w:author="AnneMarieW" w:date="2019-02-14T09:46:00Z">
            <w:rPr>
              <w:rStyle w:val="Literal"/>
            </w:rPr>
          </w:rPrChange>
        </w:rPr>
        <w:t>front_of_house</w:t>
      </w:r>
      <w:del w:id="1791" w:author="Carol Nichols" w:date="2019-02-18T14:38:00Z">
        <w:r w:rsidRPr="00AC1770" w:rsidDel="00E8255B">
          <w:delText> </w:delText>
        </w:r>
      </w:del>
      <w:ins w:id="1792" w:author="Carol Nichols" w:date="2019-02-18T14:38:00Z">
        <w:r w:rsidR="00E8255B">
          <w:t xml:space="preserve"> </w:t>
        </w:r>
      </w:ins>
      <w:r w:rsidRPr="00AC1770">
        <w:t>module in</w:t>
      </w:r>
      <w:r w:rsidR="00AC1770">
        <w:t xml:space="preserve"> </w:t>
      </w:r>
      <w:r w:rsidRPr="00AC1770">
        <w:rPr>
          <w:rStyle w:val="EmphasisItalic"/>
        </w:rPr>
        <w:t>src/front_of_house.rs</w:t>
      </w:r>
    </w:p>
    <w:p w14:paraId="70028A41" w14:textId="246B708B" w:rsidR="003F4E38" w:rsidRDefault="003F4E38" w:rsidP="006B039B">
      <w:pPr>
        <w:pStyle w:val="Body"/>
      </w:pPr>
      <w:r>
        <w:t>Using a semicolon after</w:t>
      </w:r>
      <w:ins w:id="1793" w:author="Carol Nichols" w:date="2019-02-18T14:38:00Z">
        <w:r w:rsidR="00D22DED">
          <w:t xml:space="preserve"> </w:t>
        </w:r>
      </w:ins>
      <w:del w:id="1794" w:author="Carol Nichols" w:date="2019-02-18T14:38:00Z">
        <w:r w:rsidDel="00D22DED">
          <w:delText> </w:delText>
        </w:r>
      </w:del>
      <w:r w:rsidRPr="00AC1770">
        <w:rPr>
          <w:rStyle w:val="Literal"/>
        </w:rPr>
        <w:t>mod front_of_house</w:t>
      </w:r>
      <w:del w:id="1795" w:author="AnneMarieW" w:date="2019-02-14T09:46:00Z">
        <w:r w:rsidRPr="00AC1770" w:rsidDel="007A755F">
          <w:delText>,</w:delText>
        </w:r>
      </w:del>
      <w:r w:rsidRPr="00AC1770">
        <w:t xml:space="preserve"> rather than using a block</w:t>
      </w:r>
      <w:del w:id="1796" w:author="AnneMarieW" w:date="2019-02-14T09:46:00Z">
        <w:r w:rsidRPr="00AC1770" w:rsidDel="007A755F">
          <w:delText>,</w:delText>
        </w:r>
      </w:del>
      <w:r w:rsidRPr="00AC1770">
        <w:t xml:space="preserve"> tells</w:t>
      </w:r>
      <w:r w:rsidR="00AC1770">
        <w:t xml:space="preserve"> </w:t>
      </w:r>
      <w:r w:rsidRPr="00AC1770">
        <w:t>Rust to load the contents of the module from another file with the same name as</w:t>
      </w:r>
      <w:r w:rsidR="00AC1770">
        <w:t xml:space="preserve"> </w:t>
      </w:r>
      <w:r w:rsidRPr="00AC1770">
        <w:t>the module. To continue with our example and extract the</w:t>
      </w:r>
      <w:ins w:id="1797" w:author="Carol Nichols" w:date="2019-02-18T14:38:00Z">
        <w:r w:rsidR="004422A1">
          <w:t xml:space="preserve"> </w:t>
        </w:r>
      </w:ins>
      <w:del w:id="1798" w:author="Carol Nichols" w:date="2019-02-18T14:38:00Z">
        <w:r w:rsidRPr="00AC1770" w:rsidDel="004422A1">
          <w:delText> </w:delText>
        </w:r>
      </w:del>
      <w:r w:rsidRPr="00AC1770">
        <w:rPr>
          <w:rStyle w:val="Literal"/>
        </w:rPr>
        <w:t>hosting</w:t>
      </w:r>
      <w:del w:id="1799" w:author="Carol Nichols" w:date="2019-02-18T14:38:00Z">
        <w:r w:rsidRPr="00AC1770" w:rsidDel="00B61A4A">
          <w:delText> </w:delText>
        </w:r>
      </w:del>
      <w:ins w:id="1800" w:author="Carol Nichols" w:date="2019-02-18T14:38:00Z">
        <w:r w:rsidR="00B61A4A">
          <w:t xml:space="preserve"> </w:t>
        </w:r>
      </w:ins>
      <w:r w:rsidRPr="00AC1770">
        <w:t>module to</w:t>
      </w:r>
      <w:r w:rsidR="00AC1770">
        <w:t xml:space="preserve"> </w:t>
      </w:r>
      <w:r w:rsidRPr="00AC1770">
        <w:t>its own file as well, we change</w:t>
      </w:r>
      <w:ins w:id="1801" w:author="Carol Nichols" w:date="2019-02-18T14:38:00Z">
        <w:r w:rsidR="00687B2B">
          <w:t xml:space="preserve"> </w:t>
        </w:r>
      </w:ins>
      <w:del w:id="1802" w:author="Carol Nichols" w:date="2019-02-18T14:38:00Z">
        <w:r w:rsidRPr="00AC1770" w:rsidDel="00687B2B">
          <w:delText> </w:delText>
        </w:r>
      </w:del>
      <w:r w:rsidRPr="00AC1770">
        <w:rPr>
          <w:rStyle w:val="EmphasisItalic"/>
        </w:rPr>
        <w:t>src/front_of_house.rs</w:t>
      </w:r>
      <w:del w:id="1803" w:author="Carol Nichols" w:date="2019-02-18T14:39:00Z">
        <w:r w:rsidRPr="00AC1770" w:rsidDel="009D218E">
          <w:delText> </w:delText>
        </w:r>
      </w:del>
      <w:ins w:id="1804" w:author="Carol Nichols" w:date="2019-02-18T14:39:00Z">
        <w:r w:rsidR="009D218E">
          <w:t xml:space="preserve"> </w:t>
        </w:r>
      </w:ins>
      <w:r w:rsidRPr="00AC1770">
        <w:t>to contain only the</w:t>
      </w:r>
      <w:r w:rsidR="00AC1770">
        <w:t xml:space="preserve"> </w:t>
      </w:r>
      <w:r w:rsidRPr="00AC1770">
        <w:t>declaration of the</w:t>
      </w:r>
      <w:ins w:id="1805" w:author="Carol Nichols" w:date="2019-02-18T14:39:00Z">
        <w:r w:rsidR="00AC59A6">
          <w:t xml:space="preserve"> </w:t>
        </w:r>
      </w:ins>
      <w:del w:id="1806" w:author="Carol Nichols" w:date="2019-02-18T14:39:00Z">
        <w:r w:rsidRPr="00AC1770" w:rsidDel="00AC59A6">
          <w:delText> </w:delText>
        </w:r>
      </w:del>
      <w:r w:rsidRPr="00AC1770">
        <w:rPr>
          <w:rStyle w:val="Literal"/>
        </w:rPr>
        <w:t>hosting</w:t>
      </w:r>
      <w:del w:id="1807" w:author="Carol Nichols" w:date="2019-02-18T14:39:00Z">
        <w:r w:rsidDel="00D8270F">
          <w:delText> </w:delText>
        </w:r>
      </w:del>
      <w:ins w:id="1808" w:author="Carol Nichols" w:date="2019-02-18T14:39:00Z">
        <w:r w:rsidR="00D8270F">
          <w:t xml:space="preserve"> </w:t>
        </w:r>
      </w:ins>
      <w:r>
        <w:t>module:</w:t>
      </w:r>
    </w:p>
    <w:p w14:paraId="2C7ECE35" w14:textId="77777777" w:rsidR="003F4E38" w:rsidRDefault="003F4E38" w:rsidP="006B039B">
      <w:pPr>
        <w:pStyle w:val="ProductionDirective"/>
      </w:pPr>
      <w:r>
        <w:t>Filename: src/front_of_house.rs</w:t>
      </w:r>
    </w:p>
    <w:p w14:paraId="17B9A4FE" w14:textId="77777777" w:rsidR="003F4E38" w:rsidRPr="00AC1770" w:rsidRDefault="003F4E38" w:rsidP="00AC1770">
      <w:pPr>
        <w:pStyle w:val="CodeSingle"/>
      </w:pPr>
      <w:r w:rsidRPr="00AC1770">
        <w:t>pub mod hosting;</w:t>
      </w:r>
    </w:p>
    <w:p w14:paraId="47FB60AA" w14:textId="7E9D85F2" w:rsidR="003F4E38" w:rsidRDefault="003F4E38" w:rsidP="006B039B">
      <w:pPr>
        <w:pStyle w:val="Body"/>
      </w:pPr>
      <w:r w:rsidRPr="00AC1770">
        <w:t>Then we create a</w:t>
      </w:r>
      <w:ins w:id="1809" w:author="Carol Nichols" w:date="2019-02-18T14:39:00Z">
        <w:r w:rsidR="00D00216">
          <w:t xml:space="preserve"> </w:t>
        </w:r>
      </w:ins>
      <w:del w:id="1810" w:author="Carol Nichols" w:date="2019-02-18T14:39:00Z">
        <w:r w:rsidRPr="00AC1770" w:rsidDel="00D00216">
          <w:delText> </w:delText>
        </w:r>
      </w:del>
      <w:r w:rsidRPr="00AC1770">
        <w:rPr>
          <w:rStyle w:val="EmphasisItalic"/>
        </w:rPr>
        <w:t>src/front_of_house</w:t>
      </w:r>
      <w:del w:id="1811" w:author="Carol Nichols" w:date="2019-02-18T14:39:00Z">
        <w:r w:rsidRPr="00AC1770" w:rsidDel="00DF62BC">
          <w:delText> </w:delText>
        </w:r>
      </w:del>
      <w:ins w:id="1812" w:author="Carol Nichols" w:date="2019-02-18T14:39:00Z">
        <w:r w:rsidR="00DF62BC">
          <w:t xml:space="preserve"> </w:t>
        </w:r>
      </w:ins>
      <w:r w:rsidRPr="00AC1770">
        <w:t>directory and a file</w:t>
      </w:r>
      <w:r w:rsidR="00AC1770">
        <w:t xml:space="preserve"> </w:t>
      </w:r>
      <w:r w:rsidRPr="00AC1770">
        <w:rPr>
          <w:rStyle w:val="EmphasisItalic"/>
        </w:rPr>
        <w:t>src/front_of_house/hosting.rs</w:t>
      </w:r>
      <w:del w:id="1813" w:author="Carol Nichols" w:date="2019-02-18T14:39:00Z">
        <w:r w:rsidRPr="00AC1770" w:rsidDel="0020297B">
          <w:delText> </w:delText>
        </w:r>
      </w:del>
      <w:ins w:id="1814" w:author="Carol Nichols" w:date="2019-02-18T14:39:00Z">
        <w:r w:rsidR="0020297B">
          <w:t xml:space="preserve"> </w:t>
        </w:r>
      </w:ins>
      <w:r w:rsidRPr="00AC1770">
        <w:t>to contain the definitions made in the</w:t>
      </w:r>
      <w:r w:rsidR="00AC1770">
        <w:t xml:space="preserve"> </w:t>
      </w:r>
      <w:r w:rsidRPr="00AC1770">
        <w:rPr>
          <w:rStyle w:val="Literal"/>
        </w:rPr>
        <w:t>hosting</w:t>
      </w:r>
      <w:del w:id="1815" w:author="Carol Nichols" w:date="2019-02-18T14:39:00Z">
        <w:r w:rsidDel="00FA2166">
          <w:delText> </w:delText>
        </w:r>
      </w:del>
      <w:ins w:id="1816" w:author="Carol Nichols" w:date="2019-02-18T14:39:00Z">
        <w:r w:rsidR="00FA2166">
          <w:t xml:space="preserve"> </w:t>
        </w:r>
      </w:ins>
      <w:r>
        <w:t>module:</w:t>
      </w:r>
    </w:p>
    <w:p w14:paraId="11B84309" w14:textId="77777777" w:rsidR="003F4E38" w:rsidRDefault="003F4E38" w:rsidP="006B039B">
      <w:pPr>
        <w:pStyle w:val="ProductionDirective"/>
      </w:pPr>
      <w:r>
        <w:t>Filename: src/front_of_house/hosting.rs</w:t>
      </w:r>
    </w:p>
    <w:p w14:paraId="64F06B9C" w14:textId="77777777" w:rsidR="003F4E38" w:rsidRPr="00AC1770" w:rsidRDefault="003F4E38" w:rsidP="00AC1770">
      <w:pPr>
        <w:pStyle w:val="CodeSingle"/>
      </w:pPr>
      <w:r w:rsidRPr="00AC1770">
        <w:t>pub fn add_to_waitlist() {}</w:t>
      </w:r>
    </w:p>
    <w:p w14:paraId="765D3A7A" w14:textId="72877F93" w:rsidR="003F4E38" w:rsidRDefault="003F4E38" w:rsidP="006B039B">
      <w:pPr>
        <w:pStyle w:val="Body"/>
      </w:pPr>
      <w:r w:rsidRPr="00AC1770">
        <w:t>The module tree remains the same</w:t>
      </w:r>
      <w:ins w:id="1817" w:author="AnneMarieW" w:date="2019-02-14T09:47:00Z">
        <w:r w:rsidR="007A755F">
          <w:t>,</w:t>
        </w:r>
      </w:ins>
      <w:r w:rsidRPr="00AC1770">
        <w:t xml:space="preserve"> and the function calls in</w:t>
      </w:r>
      <w:ins w:id="1818" w:author="Carol Nichols" w:date="2019-02-18T14:39:00Z">
        <w:r w:rsidR="00B8227D">
          <w:t xml:space="preserve"> </w:t>
        </w:r>
      </w:ins>
      <w:del w:id="1819" w:author="Carol Nichols" w:date="2019-02-18T14:39:00Z">
        <w:r w:rsidRPr="00AC1770" w:rsidDel="00B8227D">
          <w:delText> </w:delText>
        </w:r>
      </w:del>
      <w:r w:rsidRPr="00AC1770">
        <w:rPr>
          <w:rStyle w:val="Literal"/>
        </w:rPr>
        <w:t>eat_at_restaurant</w:t>
      </w:r>
      <w:r w:rsidR="00AC1770">
        <w:t xml:space="preserve"> </w:t>
      </w:r>
      <w:r>
        <w:t>will work without any modification, even though the definitions live in</w:t>
      </w:r>
      <w:r w:rsidR="00AC1770">
        <w:t xml:space="preserve"> </w:t>
      </w:r>
      <w:r>
        <w:t xml:space="preserve">different files. </w:t>
      </w:r>
      <w:commentRangeStart w:id="1820"/>
      <w:commentRangeStart w:id="1821"/>
      <w:r>
        <w:t>This</w:t>
      </w:r>
      <w:commentRangeEnd w:id="1820"/>
      <w:r w:rsidR="007A755F">
        <w:rPr>
          <w:rStyle w:val="CommentReference"/>
        </w:rPr>
        <w:commentReference w:id="1820"/>
      </w:r>
      <w:commentRangeEnd w:id="1821"/>
      <w:r w:rsidR="0002642D">
        <w:rPr>
          <w:rStyle w:val="CommentReference"/>
        </w:rPr>
        <w:commentReference w:id="1821"/>
      </w:r>
      <w:r>
        <w:t xml:space="preserve"> </w:t>
      </w:r>
      <w:ins w:id="1822" w:author="Carol Nichols" w:date="2019-02-18T14:25:00Z">
        <w:r w:rsidR="0002642D">
          <w:t xml:space="preserve">technique </w:t>
        </w:r>
      </w:ins>
      <w:r>
        <w:t>lets you move modules to new files as they grow in size.</w:t>
      </w:r>
    </w:p>
    <w:p w14:paraId="71994F5B" w14:textId="0A6ECC71" w:rsidR="003F4E38" w:rsidRDefault="003F4E38" w:rsidP="006B039B">
      <w:pPr>
        <w:pStyle w:val="Body"/>
      </w:pPr>
      <w:r>
        <w:t>Note that the</w:t>
      </w:r>
      <w:ins w:id="1823" w:author="Carol Nichols" w:date="2019-02-18T14:39:00Z">
        <w:r w:rsidR="00FC60C5">
          <w:t xml:space="preserve"> </w:t>
        </w:r>
      </w:ins>
      <w:del w:id="1824" w:author="Carol Nichols" w:date="2019-02-18T14:39:00Z">
        <w:r w:rsidDel="00FC60C5">
          <w:delText> </w:delText>
        </w:r>
      </w:del>
      <w:r w:rsidRPr="00AC1770">
        <w:rPr>
          <w:rStyle w:val="Literal"/>
        </w:rPr>
        <w:t xml:space="preserve">pub use </w:t>
      </w:r>
      <w:proofErr w:type="gramStart"/>
      <w:r w:rsidRPr="00AC1770">
        <w:rPr>
          <w:rStyle w:val="Literal"/>
        </w:rPr>
        <w:t>crate::</w:t>
      </w:r>
      <w:proofErr w:type="gramEnd"/>
      <w:r w:rsidRPr="00AC1770">
        <w:rPr>
          <w:rStyle w:val="Literal"/>
        </w:rPr>
        <w:t>front_of_house::hosting</w:t>
      </w:r>
      <w:del w:id="1825" w:author="Carol Nichols" w:date="2019-02-18T14:39:00Z">
        <w:r w:rsidRPr="00AC1770" w:rsidDel="00481A6E">
          <w:delText> </w:delText>
        </w:r>
      </w:del>
      <w:ins w:id="1826" w:author="Carol Nichols" w:date="2019-02-18T14:39:00Z">
        <w:r w:rsidR="00481A6E">
          <w:t xml:space="preserve"> </w:t>
        </w:r>
      </w:ins>
      <w:r w:rsidRPr="00AC1770">
        <w:t>statement in</w:t>
      </w:r>
      <w:r w:rsidR="00AC1770">
        <w:t xml:space="preserve"> </w:t>
      </w:r>
      <w:r w:rsidRPr="00AC1770">
        <w:rPr>
          <w:rStyle w:val="EmphasisItalic"/>
        </w:rPr>
        <w:t>src/lib.rs</w:t>
      </w:r>
      <w:del w:id="1827" w:author="Carol Nichols" w:date="2019-02-18T14:39:00Z">
        <w:r w:rsidRPr="00AC1770" w:rsidDel="00D954D9">
          <w:delText> </w:delText>
        </w:r>
      </w:del>
      <w:ins w:id="1828" w:author="Carol Nichols" w:date="2019-02-18T14:39:00Z">
        <w:r w:rsidR="00D954D9">
          <w:t xml:space="preserve"> </w:t>
        </w:r>
      </w:ins>
      <w:r w:rsidRPr="00AC1770">
        <w:t>also hasn’t changed, nor does</w:t>
      </w:r>
      <w:ins w:id="1829" w:author="Carol Nichols" w:date="2019-02-18T14:40:00Z">
        <w:r w:rsidR="0033214E">
          <w:t xml:space="preserve"> </w:t>
        </w:r>
      </w:ins>
      <w:del w:id="1830" w:author="Carol Nichols" w:date="2019-02-18T14:40:00Z">
        <w:r w:rsidRPr="00AC1770" w:rsidDel="0033214E">
          <w:delText> </w:delText>
        </w:r>
      </w:del>
      <w:r w:rsidRPr="00AC1770">
        <w:rPr>
          <w:rStyle w:val="Literal"/>
        </w:rPr>
        <w:t>use</w:t>
      </w:r>
      <w:del w:id="1831" w:author="Carol Nichols" w:date="2019-02-18T14:40:00Z">
        <w:r w:rsidRPr="00AC1770" w:rsidDel="00255D32">
          <w:delText> </w:delText>
        </w:r>
      </w:del>
      <w:ins w:id="1832" w:author="Carol Nichols" w:date="2019-02-18T14:40:00Z">
        <w:r w:rsidR="00255D32">
          <w:t xml:space="preserve"> </w:t>
        </w:r>
      </w:ins>
      <w:r w:rsidRPr="00AC1770">
        <w:t>have any impact on what files</w:t>
      </w:r>
      <w:r w:rsidR="00AC1770">
        <w:t xml:space="preserve"> </w:t>
      </w:r>
      <w:r w:rsidRPr="00AC1770">
        <w:t>are compiled as part of the crate. The</w:t>
      </w:r>
      <w:ins w:id="1833" w:author="Carol Nichols" w:date="2019-02-18T14:40:00Z">
        <w:r w:rsidR="00C50B53">
          <w:t xml:space="preserve"> </w:t>
        </w:r>
      </w:ins>
      <w:del w:id="1834" w:author="Carol Nichols" w:date="2019-02-18T14:40:00Z">
        <w:r w:rsidRPr="00AC1770" w:rsidDel="00C50B53">
          <w:delText> </w:delText>
        </w:r>
      </w:del>
      <w:r w:rsidRPr="00AC1770">
        <w:rPr>
          <w:rStyle w:val="Literal"/>
        </w:rPr>
        <w:t>mod</w:t>
      </w:r>
      <w:del w:id="1835" w:author="Carol Nichols" w:date="2019-02-18T14:40:00Z">
        <w:r w:rsidDel="00CB40F7">
          <w:delText> </w:delText>
        </w:r>
      </w:del>
      <w:ins w:id="1836" w:author="Carol Nichols" w:date="2019-02-18T14:40:00Z">
        <w:r w:rsidR="00CB40F7">
          <w:t xml:space="preserve"> </w:t>
        </w:r>
      </w:ins>
      <w:r>
        <w:t>keyword declares modules</w:t>
      </w:r>
      <w:ins w:id="1837" w:author="AnneMarieW" w:date="2019-02-14T09:48:00Z">
        <w:r w:rsidR="007A755F">
          <w:t>,</w:t>
        </w:r>
      </w:ins>
      <w:r>
        <w:t xml:space="preserve"> and Rust</w:t>
      </w:r>
      <w:r w:rsidR="00AC1770">
        <w:t xml:space="preserve"> </w:t>
      </w:r>
      <w:r>
        <w:t>looks in a file with the same name as the module for the code that goes into</w:t>
      </w:r>
      <w:r w:rsidR="00AC1770">
        <w:t xml:space="preserve"> </w:t>
      </w:r>
      <w:r>
        <w:t>that module.</w:t>
      </w:r>
    </w:p>
    <w:p w14:paraId="21864BC6" w14:textId="77777777" w:rsidR="003F4E38" w:rsidRDefault="003F4E38" w:rsidP="00AC1770">
      <w:pPr>
        <w:pStyle w:val="HeadA"/>
      </w:pPr>
      <w:bookmarkStart w:id="1838" w:name="summary"/>
      <w:bookmarkStart w:id="1839" w:name="_Toc1404773"/>
      <w:bookmarkEnd w:id="1838"/>
      <w:r>
        <w:t>Summary</w:t>
      </w:r>
      <w:bookmarkEnd w:id="1839"/>
    </w:p>
    <w:p w14:paraId="3815AC31" w14:textId="6D82533F" w:rsidR="003F4E38" w:rsidRDefault="003F4E38" w:rsidP="006B039B">
      <w:pPr>
        <w:pStyle w:val="BodyFirst"/>
      </w:pPr>
      <w:r w:rsidRPr="00AC1770">
        <w:lastRenderedPageBreak/>
        <w:t>Rust lets you organize your packages into crates and your crates into modules</w:t>
      </w:r>
      <w:r w:rsidR="00AC1770">
        <w:t xml:space="preserve"> </w:t>
      </w:r>
      <w:r w:rsidRPr="00AC1770">
        <w:t>so you can refer to items defined in one module from another module. You can do</w:t>
      </w:r>
      <w:r w:rsidR="00AC1770">
        <w:t xml:space="preserve"> </w:t>
      </w:r>
      <w:r w:rsidRPr="00AC1770">
        <w:t>this by specifying absolute or relative paths. These paths can be brought into</w:t>
      </w:r>
      <w:r w:rsidR="00AC1770">
        <w:t xml:space="preserve"> </w:t>
      </w:r>
      <w:r w:rsidRPr="00AC1770">
        <w:t>scope with a</w:t>
      </w:r>
      <w:ins w:id="1840" w:author="Carol Nichols" w:date="2019-02-18T14:40:00Z">
        <w:r w:rsidR="00A25572">
          <w:t xml:space="preserve"> </w:t>
        </w:r>
      </w:ins>
      <w:del w:id="1841" w:author="Carol Nichols" w:date="2019-02-18T14:40:00Z">
        <w:r w:rsidRPr="00AC1770" w:rsidDel="00A25572">
          <w:delText> </w:delText>
        </w:r>
      </w:del>
      <w:r w:rsidRPr="00AC1770">
        <w:rPr>
          <w:rStyle w:val="Literal"/>
        </w:rPr>
        <w:t>use</w:t>
      </w:r>
      <w:del w:id="1842" w:author="Carol Nichols" w:date="2019-02-18T14:40:00Z">
        <w:r w:rsidRPr="00AC1770" w:rsidDel="00290EED">
          <w:delText> </w:delText>
        </w:r>
      </w:del>
      <w:ins w:id="1843" w:author="Carol Nichols" w:date="2019-02-18T14:40:00Z">
        <w:r w:rsidR="00290EED">
          <w:t xml:space="preserve"> </w:t>
        </w:r>
      </w:ins>
      <w:r w:rsidRPr="00AC1770">
        <w:t>statement so</w:t>
      </w:r>
      <w:del w:id="1844" w:author="AnneMarieW" w:date="2019-02-14T09:50:00Z">
        <w:r w:rsidRPr="00AC1770" w:rsidDel="00D61FC0">
          <w:delText xml:space="preserve"> that</w:delText>
        </w:r>
      </w:del>
      <w:r w:rsidRPr="00AC1770">
        <w:t xml:space="preserve"> you can use a shorter path for multiple</w:t>
      </w:r>
      <w:r w:rsidR="00AC1770">
        <w:t xml:space="preserve"> </w:t>
      </w:r>
      <w:r w:rsidRPr="00AC1770">
        <w:t>uses of the item in that scope. Module code is private by default, but you can</w:t>
      </w:r>
      <w:r w:rsidR="00AC1770">
        <w:t xml:space="preserve"> </w:t>
      </w:r>
      <w:del w:id="1845" w:author="AnneMarieW" w:date="2019-02-14T09:50:00Z">
        <w:r w:rsidRPr="00AC1770" w:rsidDel="00D61FC0">
          <w:delText xml:space="preserve">choose to </w:delText>
        </w:r>
      </w:del>
      <w:r w:rsidRPr="00AC1770">
        <w:t>make definitions public by adding the</w:t>
      </w:r>
      <w:ins w:id="1846" w:author="Carol Nichols" w:date="2019-02-18T14:40:00Z">
        <w:r w:rsidR="003D0D72">
          <w:t xml:space="preserve"> </w:t>
        </w:r>
      </w:ins>
      <w:del w:id="1847" w:author="Carol Nichols" w:date="2019-02-18T14:40:00Z">
        <w:r w:rsidRPr="00AC1770" w:rsidDel="003D0D72">
          <w:delText> </w:delText>
        </w:r>
      </w:del>
      <w:r w:rsidRPr="00AC1770">
        <w:rPr>
          <w:rStyle w:val="Literal"/>
        </w:rPr>
        <w:t>pub</w:t>
      </w:r>
      <w:del w:id="1848" w:author="Carol Nichols" w:date="2019-02-18T14:40:00Z">
        <w:r w:rsidDel="00C333CD">
          <w:delText> </w:delText>
        </w:r>
      </w:del>
      <w:ins w:id="1849" w:author="Carol Nichols" w:date="2019-02-18T14:40:00Z">
        <w:r w:rsidR="00C333CD">
          <w:t xml:space="preserve"> </w:t>
        </w:r>
      </w:ins>
      <w:r>
        <w:t>keyword.</w:t>
      </w:r>
    </w:p>
    <w:p w14:paraId="327BB5A9" w14:textId="77777777" w:rsidR="003F4E38" w:rsidRDefault="003F4E38" w:rsidP="006B039B">
      <w:pPr>
        <w:pStyle w:val="Body"/>
      </w:pPr>
      <w:r>
        <w:t>In the next chapter, we’ll look at some collection data structures in the</w:t>
      </w:r>
      <w:r w:rsidR="00AC1770">
        <w:t xml:space="preserve"> </w:t>
      </w:r>
      <w:r>
        <w:t xml:space="preserve">standard library that you can use in your </w:t>
      </w:r>
      <w:del w:id="1850" w:author="AnneMarieW" w:date="2019-02-14T09:51:00Z">
        <w:r w:rsidDel="00D61FC0">
          <w:delText xml:space="preserve">nice, </w:delText>
        </w:r>
      </w:del>
      <w:r>
        <w:t>neatly organized code.</w:t>
      </w:r>
    </w:p>
    <w:sectPr w:rsidR="003F4E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713" w:author="Liz" w:date="2019-02-06T17:42:00Z" w:initials="LC">
    <w:p w14:paraId="21514580" w14:textId="77777777" w:rsidR="00656768" w:rsidRDefault="00656768">
      <w:pPr>
        <w:pStyle w:val="CommentText"/>
      </w:pPr>
      <w:r>
        <w:rPr>
          <w:rStyle w:val="CommentReference"/>
        </w:rPr>
        <w:annotationRef/>
      </w:r>
      <w:r>
        <w:t>Au: As in, your own preference is for absolute paths?</w:t>
      </w:r>
    </w:p>
  </w:comment>
  <w:comment w:id="714" w:author="Carol Nichols" w:date="2019-02-15T14:54:00Z" w:initials="CN">
    <w:p w14:paraId="37C5D80C" w14:textId="37E83A47" w:rsidR="002662AC" w:rsidRDefault="002662AC">
      <w:pPr>
        <w:pStyle w:val="CommentText"/>
      </w:pPr>
      <w:r>
        <w:rPr>
          <w:rStyle w:val="CommentReference"/>
        </w:rPr>
        <w:annotationRef/>
      </w:r>
      <w:r>
        <w:t>Yep!</w:t>
      </w:r>
    </w:p>
  </w:comment>
  <w:comment w:id="1451" w:author="Carol Nichols" w:date="2019-02-18T14:13:00Z" w:initials="CN">
    <w:p w14:paraId="17A95BC0" w14:textId="3C19BF0A" w:rsidR="00C00745" w:rsidRDefault="00C00745">
      <w:pPr>
        <w:pStyle w:val="CommentText"/>
      </w:pPr>
      <w:r>
        <w:rPr>
          <w:rStyle w:val="CommentReference"/>
        </w:rPr>
        <w:annotationRef/>
      </w:r>
      <w:r>
        <w:t>I believe we decided to go with re-export throughout, rather than reexport.</w:t>
      </w:r>
      <w:r w:rsidR="00F30B91">
        <w:t xml:space="preserve"> See, for example, chapter 14 around Listing 14-3.</w:t>
      </w:r>
    </w:p>
  </w:comment>
  <w:comment w:id="1509" w:author="AnneMarieW" w:date="2019-02-13T14:06:00Z" w:initials="AM">
    <w:p w14:paraId="45E41212" w14:textId="77777777" w:rsidR="00656768" w:rsidRDefault="00656768">
      <w:pPr>
        <w:pStyle w:val="CommentText"/>
      </w:pPr>
      <w:r>
        <w:rPr>
          <w:rStyle w:val="CommentReference"/>
        </w:rPr>
        <w:annotationRef/>
      </w:r>
      <w:r>
        <w:t>What is useful? Please clarify.</w:t>
      </w:r>
    </w:p>
  </w:comment>
  <w:comment w:id="1510" w:author="Carol Nichols" w:date="2019-02-18T14:16:00Z" w:initials="CN">
    <w:p w14:paraId="0201EF78" w14:textId="4494D6BD" w:rsidR="00E54F32" w:rsidRDefault="00E54F32">
      <w:pPr>
        <w:pStyle w:val="CommentText"/>
      </w:pPr>
      <w:r>
        <w:rPr>
          <w:rStyle w:val="CommentReference"/>
        </w:rPr>
        <w:annotationRef/>
      </w:r>
      <w:r>
        <w:t>Done</w:t>
      </w:r>
    </w:p>
  </w:comment>
  <w:comment w:id="1627" w:author="AnneMarieW" w:date="2019-02-13T14:14:00Z" w:initials="AM">
    <w:p w14:paraId="59961CD2" w14:textId="77777777" w:rsidR="00656768" w:rsidRDefault="00656768">
      <w:pPr>
        <w:pStyle w:val="CommentText"/>
      </w:pPr>
      <w:r>
        <w:rPr>
          <w:rStyle w:val="CommentReference"/>
        </w:rPr>
        <w:annotationRef/>
      </w:r>
      <w:r>
        <w:t>I changed this to CodeSingle. OK?</w:t>
      </w:r>
    </w:p>
  </w:comment>
  <w:comment w:id="1628" w:author="Carol Nichols" w:date="2019-02-18T14:19:00Z" w:initials="CN">
    <w:p w14:paraId="497F0B8F" w14:textId="403C2F8F" w:rsidR="00247C3B" w:rsidRDefault="00247C3B">
      <w:pPr>
        <w:pStyle w:val="CommentText"/>
      </w:pPr>
      <w:r>
        <w:rPr>
          <w:rStyle w:val="CommentReference"/>
        </w:rPr>
        <w:annotationRef/>
      </w:r>
      <w:r>
        <w:t>Yep</w:t>
      </w:r>
    </w:p>
  </w:comment>
  <w:comment w:id="1744" w:author="Carol Nichols" w:date="2019-02-18T14:22:00Z" w:initials="CN">
    <w:p w14:paraId="6432829A" w14:textId="20E4EF23" w:rsidR="008C41EA" w:rsidRDefault="008C41EA">
      <w:pPr>
        <w:pStyle w:val="CommentText"/>
      </w:pPr>
      <w:r>
        <w:rPr>
          <w:rStyle w:val="CommentReference"/>
        </w:rPr>
        <w:annotationRef/>
      </w:r>
      <w:r>
        <w:t>Please do not add a slash to the end of this URL, it doesn’t work if you do that.</w:t>
      </w:r>
    </w:p>
  </w:comment>
  <w:comment w:id="1820" w:author="AnneMarieW" w:date="2019-02-14T09:48:00Z" w:initials="AM">
    <w:p w14:paraId="6EDC8DC9" w14:textId="77777777" w:rsidR="00656768" w:rsidRDefault="00656768">
      <w:pPr>
        <w:pStyle w:val="CommentText"/>
      </w:pPr>
      <w:r>
        <w:rPr>
          <w:rStyle w:val="CommentReference"/>
        </w:rPr>
        <w:annotationRef/>
      </w:r>
      <w:r>
        <w:t>Au: What does “this” refer to?</w:t>
      </w:r>
    </w:p>
  </w:comment>
  <w:comment w:id="1821" w:author="Carol Nichols" w:date="2019-02-18T14:25:00Z" w:initials="CN">
    <w:p w14:paraId="3D9EA8BD" w14:textId="603181D9" w:rsidR="0002642D" w:rsidRDefault="0002642D">
      <w:pPr>
        <w:pStyle w:val="CommentText"/>
      </w:pPr>
      <w:r>
        <w:rPr>
          <w:rStyle w:val="CommentReference"/>
        </w:rPr>
        <w:annotationRef/>
      </w:r>
      <w:r>
        <w:t>Clarified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1514580" w15:done="0"/>
  <w15:commentEx w15:paraId="37C5D80C" w15:paraIdParent="21514580" w15:done="0"/>
  <w15:commentEx w15:paraId="17A95BC0" w15:done="0"/>
  <w15:commentEx w15:paraId="45E41212" w15:done="0"/>
  <w15:commentEx w15:paraId="0201EF78" w15:paraIdParent="45E41212" w15:done="0"/>
  <w15:commentEx w15:paraId="59961CD2" w15:done="0"/>
  <w15:commentEx w15:paraId="497F0B8F" w15:paraIdParent="59961CD2" w15:done="0"/>
  <w15:commentEx w15:paraId="6432829A" w15:done="0"/>
  <w15:commentEx w15:paraId="6EDC8DC9" w15:done="0"/>
  <w15:commentEx w15:paraId="3D9EA8BD" w15:paraIdParent="6EDC8DC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1514580" w16cid:durableId="2011419B"/>
  <w16cid:commentId w16cid:paraId="37C5D80C" w16cid:durableId="20115120"/>
  <w16cid:commentId w16cid:paraId="17A95BC0" w16cid:durableId="20153BF6"/>
  <w16cid:commentId w16cid:paraId="45E41212" w16cid:durableId="2011419C"/>
  <w16cid:commentId w16cid:paraId="0201EF78" w16cid:durableId="20153CBB"/>
  <w16cid:commentId w16cid:paraId="59961CD2" w16cid:durableId="2011419D"/>
  <w16cid:commentId w16cid:paraId="497F0B8F" w16cid:durableId="20153D6D"/>
  <w16cid:commentId w16cid:paraId="6432829A" w16cid:durableId="20153E3E"/>
  <w16cid:commentId w16cid:paraId="6EDC8DC9" w16cid:durableId="2011419E"/>
  <w16cid:commentId w16cid:paraId="3D9EA8BD" w16cid:durableId="20153ED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Futura-Book">
    <w:altName w:val="Times New Roman"/>
    <w:panose1 w:val="020B0602020204020303"/>
    <w:charset w:val="01"/>
    <w:family w:val="roman"/>
    <w:pitch w:val="variable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Dogma">
    <w:altName w:val="Times New Roman"/>
    <w:panose1 w:val="020B0604020202020204"/>
    <w:charset w:val="01"/>
    <w:family w:val="roman"/>
    <w:pitch w:val="variable"/>
  </w:font>
  <w:font w:name="NewBaskerville">
    <w:altName w:val="Times New Roman"/>
    <w:panose1 w:val="020B0604020202020204"/>
    <w:charset w:val="01"/>
    <w:family w:val="roman"/>
    <w:pitch w:val="variable"/>
  </w:font>
  <w:font w:name="Futura-Heavy">
    <w:altName w:val="Times New Roman"/>
    <w:panose1 w:val="020B0602020204020303"/>
    <w:charset w:val="01"/>
    <w:family w:val="roman"/>
    <w:pitch w:val="variable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panose1 w:val="020B0604020202020204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B44CC4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706BCF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62A9E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82C4B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0AA62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AEB82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9A5C9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E7C9AB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F5EE1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4E8D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DE0F7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4F30D5B"/>
    <w:multiLevelType w:val="multilevel"/>
    <w:tmpl w:val="F70C3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0170EB"/>
    <w:multiLevelType w:val="hybridMultilevel"/>
    <w:tmpl w:val="63AE96B8"/>
    <w:lvl w:ilvl="0" w:tplc="22487F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439F600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4D307037"/>
    <w:multiLevelType w:val="multilevel"/>
    <w:tmpl w:val="6AC81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637948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6D9C508B"/>
    <w:multiLevelType w:val="multilevel"/>
    <w:tmpl w:val="40AEE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30A2965"/>
    <w:multiLevelType w:val="hybridMultilevel"/>
    <w:tmpl w:val="4BF45022"/>
    <w:lvl w:ilvl="0" w:tplc="2F5C41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3"/>
  </w:num>
  <w:num w:numId="15">
    <w:abstractNumId w:val="15"/>
  </w:num>
  <w:num w:numId="16">
    <w:abstractNumId w:val="11"/>
  </w:num>
  <w:num w:numId="17">
    <w:abstractNumId w:val="14"/>
  </w:num>
  <w:num w:numId="18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ol Nichols">
    <w15:presenceInfo w15:providerId="Windows Live" w15:userId="e9e82a3b7022bb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grammar="clean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4E38"/>
    <w:rsid w:val="00002EDC"/>
    <w:rsid w:val="00013E1C"/>
    <w:rsid w:val="0001425B"/>
    <w:rsid w:val="0001634E"/>
    <w:rsid w:val="000179F9"/>
    <w:rsid w:val="00020344"/>
    <w:rsid w:val="00022F11"/>
    <w:rsid w:val="0002642D"/>
    <w:rsid w:val="00027A96"/>
    <w:rsid w:val="000301EA"/>
    <w:rsid w:val="00037950"/>
    <w:rsid w:val="00045E4C"/>
    <w:rsid w:val="00050187"/>
    <w:rsid w:val="00050C9D"/>
    <w:rsid w:val="00062E73"/>
    <w:rsid w:val="00063652"/>
    <w:rsid w:val="00070699"/>
    <w:rsid w:val="0007627D"/>
    <w:rsid w:val="00076BE9"/>
    <w:rsid w:val="00081957"/>
    <w:rsid w:val="00082C18"/>
    <w:rsid w:val="000859F5"/>
    <w:rsid w:val="00085FFB"/>
    <w:rsid w:val="00091995"/>
    <w:rsid w:val="00096D65"/>
    <w:rsid w:val="000A15F2"/>
    <w:rsid w:val="000A4EE3"/>
    <w:rsid w:val="000B02D4"/>
    <w:rsid w:val="000B15B4"/>
    <w:rsid w:val="000B2FF5"/>
    <w:rsid w:val="000B593A"/>
    <w:rsid w:val="000B7642"/>
    <w:rsid w:val="000C33A6"/>
    <w:rsid w:val="000C3EA1"/>
    <w:rsid w:val="000C4607"/>
    <w:rsid w:val="000C4860"/>
    <w:rsid w:val="000C4FC0"/>
    <w:rsid w:val="000C68F4"/>
    <w:rsid w:val="000C6A10"/>
    <w:rsid w:val="000D2C84"/>
    <w:rsid w:val="000D373C"/>
    <w:rsid w:val="000D76F9"/>
    <w:rsid w:val="000E221D"/>
    <w:rsid w:val="000E281C"/>
    <w:rsid w:val="000E6ECA"/>
    <w:rsid w:val="000F2265"/>
    <w:rsid w:val="000F23FD"/>
    <w:rsid w:val="000F3D2B"/>
    <w:rsid w:val="0010173C"/>
    <w:rsid w:val="00103DF6"/>
    <w:rsid w:val="00107D4C"/>
    <w:rsid w:val="00116DB5"/>
    <w:rsid w:val="00123BFC"/>
    <w:rsid w:val="00130A66"/>
    <w:rsid w:val="00131E20"/>
    <w:rsid w:val="0013379F"/>
    <w:rsid w:val="00135FFF"/>
    <w:rsid w:val="00141111"/>
    <w:rsid w:val="00143AD0"/>
    <w:rsid w:val="001459F6"/>
    <w:rsid w:val="001515F0"/>
    <w:rsid w:val="001522CA"/>
    <w:rsid w:val="00152D9A"/>
    <w:rsid w:val="00164CA2"/>
    <w:rsid w:val="001679C3"/>
    <w:rsid w:val="00172920"/>
    <w:rsid w:val="00186DF2"/>
    <w:rsid w:val="00187D01"/>
    <w:rsid w:val="001947C9"/>
    <w:rsid w:val="001977A5"/>
    <w:rsid w:val="001A07DE"/>
    <w:rsid w:val="001A39B7"/>
    <w:rsid w:val="001A484D"/>
    <w:rsid w:val="001A5F16"/>
    <w:rsid w:val="001B4FD9"/>
    <w:rsid w:val="001B71D9"/>
    <w:rsid w:val="001B7733"/>
    <w:rsid w:val="001D0FEB"/>
    <w:rsid w:val="001D5EF3"/>
    <w:rsid w:val="001E08E4"/>
    <w:rsid w:val="001E4A75"/>
    <w:rsid w:val="001E5022"/>
    <w:rsid w:val="001F3A99"/>
    <w:rsid w:val="0020297B"/>
    <w:rsid w:val="002037A1"/>
    <w:rsid w:val="002069FC"/>
    <w:rsid w:val="002111CD"/>
    <w:rsid w:val="002122EF"/>
    <w:rsid w:val="00224566"/>
    <w:rsid w:val="00224771"/>
    <w:rsid w:val="0022499A"/>
    <w:rsid w:val="00226825"/>
    <w:rsid w:val="0022687C"/>
    <w:rsid w:val="00230E1F"/>
    <w:rsid w:val="002314C4"/>
    <w:rsid w:val="0023252F"/>
    <w:rsid w:val="00237F20"/>
    <w:rsid w:val="002424C3"/>
    <w:rsid w:val="00243CD3"/>
    <w:rsid w:val="0024409B"/>
    <w:rsid w:val="00247467"/>
    <w:rsid w:val="00247C3B"/>
    <w:rsid w:val="00247C41"/>
    <w:rsid w:val="00252472"/>
    <w:rsid w:val="00255D32"/>
    <w:rsid w:val="00256794"/>
    <w:rsid w:val="00257E5F"/>
    <w:rsid w:val="00261BE4"/>
    <w:rsid w:val="00262915"/>
    <w:rsid w:val="002656AD"/>
    <w:rsid w:val="002662AC"/>
    <w:rsid w:val="00271DF1"/>
    <w:rsid w:val="00275418"/>
    <w:rsid w:val="002755C1"/>
    <w:rsid w:val="00281B5A"/>
    <w:rsid w:val="00283AE6"/>
    <w:rsid w:val="00284041"/>
    <w:rsid w:val="00290EED"/>
    <w:rsid w:val="00296E9B"/>
    <w:rsid w:val="0029745D"/>
    <w:rsid w:val="00297B3D"/>
    <w:rsid w:val="002A4BF2"/>
    <w:rsid w:val="002A5406"/>
    <w:rsid w:val="002B0106"/>
    <w:rsid w:val="002B36B9"/>
    <w:rsid w:val="002B5843"/>
    <w:rsid w:val="002B7BAC"/>
    <w:rsid w:val="002C12D5"/>
    <w:rsid w:val="002C2300"/>
    <w:rsid w:val="002C2499"/>
    <w:rsid w:val="002C5CE4"/>
    <w:rsid w:val="002D2D87"/>
    <w:rsid w:val="002E628F"/>
    <w:rsid w:val="002E6DE5"/>
    <w:rsid w:val="002F26E0"/>
    <w:rsid w:val="002F2FAE"/>
    <w:rsid w:val="00306681"/>
    <w:rsid w:val="00311362"/>
    <w:rsid w:val="00312957"/>
    <w:rsid w:val="00312FA8"/>
    <w:rsid w:val="0031682E"/>
    <w:rsid w:val="00323147"/>
    <w:rsid w:val="003257B8"/>
    <w:rsid w:val="00331823"/>
    <w:rsid w:val="0033214E"/>
    <w:rsid w:val="00340BBF"/>
    <w:rsid w:val="00341B23"/>
    <w:rsid w:val="00344200"/>
    <w:rsid w:val="00345B61"/>
    <w:rsid w:val="003508E1"/>
    <w:rsid w:val="00356D1B"/>
    <w:rsid w:val="00366D32"/>
    <w:rsid w:val="00366D5A"/>
    <w:rsid w:val="00367ACF"/>
    <w:rsid w:val="00372239"/>
    <w:rsid w:val="003744BB"/>
    <w:rsid w:val="0037525C"/>
    <w:rsid w:val="003824BB"/>
    <w:rsid w:val="0038320E"/>
    <w:rsid w:val="00384962"/>
    <w:rsid w:val="00386066"/>
    <w:rsid w:val="00386C4F"/>
    <w:rsid w:val="00386E74"/>
    <w:rsid w:val="00397DCD"/>
    <w:rsid w:val="003A38F8"/>
    <w:rsid w:val="003A3CDC"/>
    <w:rsid w:val="003A4CB3"/>
    <w:rsid w:val="003A66A7"/>
    <w:rsid w:val="003A7DAB"/>
    <w:rsid w:val="003B360E"/>
    <w:rsid w:val="003C110B"/>
    <w:rsid w:val="003C2271"/>
    <w:rsid w:val="003D0D72"/>
    <w:rsid w:val="003D5A39"/>
    <w:rsid w:val="003E21B6"/>
    <w:rsid w:val="003E7292"/>
    <w:rsid w:val="003F43C2"/>
    <w:rsid w:val="003F4E38"/>
    <w:rsid w:val="003F5712"/>
    <w:rsid w:val="004029F0"/>
    <w:rsid w:val="004038E6"/>
    <w:rsid w:val="004101D4"/>
    <w:rsid w:val="00412AE7"/>
    <w:rsid w:val="0041590B"/>
    <w:rsid w:val="00417F51"/>
    <w:rsid w:val="004217BC"/>
    <w:rsid w:val="00423917"/>
    <w:rsid w:val="0043550E"/>
    <w:rsid w:val="004422A1"/>
    <w:rsid w:val="0045198C"/>
    <w:rsid w:val="00452846"/>
    <w:rsid w:val="004536B4"/>
    <w:rsid w:val="00460A9E"/>
    <w:rsid w:val="00465025"/>
    <w:rsid w:val="00466828"/>
    <w:rsid w:val="004714EB"/>
    <w:rsid w:val="0047501E"/>
    <w:rsid w:val="00476EEA"/>
    <w:rsid w:val="00481A6E"/>
    <w:rsid w:val="0048748C"/>
    <w:rsid w:val="00495F0F"/>
    <w:rsid w:val="004A16AC"/>
    <w:rsid w:val="004A178A"/>
    <w:rsid w:val="004B1F28"/>
    <w:rsid w:val="004B4369"/>
    <w:rsid w:val="004B7A6D"/>
    <w:rsid w:val="004C0837"/>
    <w:rsid w:val="004C279C"/>
    <w:rsid w:val="004C638B"/>
    <w:rsid w:val="004C6784"/>
    <w:rsid w:val="004C7D91"/>
    <w:rsid w:val="004D345D"/>
    <w:rsid w:val="004D365E"/>
    <w:rsid w:val="004D40B2"/>
    <w:rsid w:val="004D5454"/>
    <w:rsid w:val="004D571F"/>
    <w:rsid w:val="004D5900"/>
    <w:rsid w:val="004D6665"/>
    <w:rsid w:val="004D6FB2"/>
    <w:rsid w:val="004E16CC"/>
    <w:rsid w:val="004E2EE4"/>
    <w:rsid w:val="004E3CF3"/>
    <w:rsid w:val="004E52FB"/>
    <w:rsid w:val="004E57E8"/>
    <w:rsid w:val="004F37A2"/>
    <w:rsid w:val="004F7CBC"/>
    <w:rsid w:val="00501AB2"/>
    <w:rsid w:val="005058AD"/>
    <w:rsid w:val="00506E3A"/>
    <w:rsid w:val="00507FEE"/>
    <w:rsid w:val="005131C3"/>
    <w:rsid w:val="00513E10"/>
    <w:rsid w:val="005149DF"/>
    <w:rsid w:val="005218CE"/>
    <w:rsid w:val="00523E72"/>
    <w:rsid w:val="00527611"/>
    <w:rsid w:val="005302FB"/>
    <w:rsid w:val="0053237A"/>
    <w:rsid w:val="005370D0"/>
    <w:rsid w:val="005447A7"/>
    <w:rsid w:val="0056457C"/>
    <w:rsid w:val="00566636"/>
    <w:rsid w:val="00573529"/>
    <w:rsid w:val="00575D3D"/>
    <w:rsid w:val="0057764C"/>
    <w:rsid w:val="005818B3"/>
    <w:rsid w:val="00587F01"/>
    <w:rsid w:val="00591AB7"/>
    <w:rsid w:val="0059273F"/>
    <w:rsid w:val="005959BB"/>
    <w:rsid w:val="005A0CBF"/>
    <w:rsid w:val="005A2F21"/>
    <w:rsid w:val="005A4E2D"/>
    <w:rsid w:val="005B26C9"/>
    <w:rsid w:val="005D5F50"/>
    <w:rsid w:val="005E0EC7"/>
    <w:rsid w:val="005E298F"/>
    <w:rsid w:val="005E69E2"/>
    <w:rsid w:val="005F710D"/>
    <w:rsid w:val="00600ED6"/>
    <w:rsid w:val="00601BD8"/>
    <w:rsid w:val="00601DC1"/>
    <w:rsid w:val="00605111"/>
    <w:rsid w:val="00606184"/>
    <w:rsid w:val="00615392"/>
    <w:rsid w:val="00615C42"/>
    <w:rsid w:val="00617C9B"/>
    <w:rsid w:val="00620FB3"/>
    <w:rsid w:val="00622D1A"/>
    <w:rsid w:val="006263C3"/>
    <w:rsid w:val="006272EC"/>
    <w:rsid w:val="0063159E"/>
    <w:rsid w:val="00634012"/>
    <w:rsid w:val="00635F1F"/>
    <w:rsid w:val="00636D9F"/>
    <w:rsid w:val="00642F27"/>
    <w:rsid w:val="00644D85"/>
    <w:rsid w:val="00655D7D"/>
    <w:rsid w:val="00656768"/>
    <w:rsid w:val="00660A06"/>
    <w:rsid w:val="00666266"/>
    <w:rsid w:val="006723B5"/>
    <w:rsid w:val="00672A4B"/>
    <w:rsid w:val="00672F05"/>
    <w:rsid w:val="00677AFF"/>
    <w:rsid w:val="00683A29"/>
    <w:rsid w:val="00687B2B"/>
    <w:rsid w:val="00691F62"/>
    <w:rsid w:val="00693A74"/>
    <w:rsid w:val="006A048B"/>
    <w:rsid w:val="006A6044"/>
    <w:rsid w:val="006B039B"/>
    <w:rsid w:val="006B2C37"/>
    <w:rsid w:val="006C442A"/>
    <w:rsid w:val="006C5100"/>
    <w:rsid w:val="006F0278"/>
    <w:rsid w:val="006F130B"/>
    <w:rsid w:val="006F1DF9"/>
    <w:rsid w:val="00702B0E"/>
    <w:rsid w:val="00705638"/>
    <w:rsid w:val="007069FF"/>
    <w:rsid w:val="00706D80"/>
    <w:rsid w:val="0071110A"/>
    <w:rsid w:val="007142C7"/>
    <w:rsid w:val="007225F3"/>
    <w:rsid w:val="00731643"/>
    <w:rsid w:val="00735F71"/>
    <w:rsid w:val="00743B71"/>
    <w:rsid w:val="0074493E"/>
    <w:rsid w:val="00744F7D"/>
    <w:rsid w:val="00746715"/>
    <w:rsid w:val="007511BB"/>
    <w:rsid w:val="0075146B"/>
    <w:rsid w:val="007524C7"/>
    <w:rsid w:val="00762BAD"/>
    <w:rsid w:val="0077477D"/>
    <w:rsid w:val="00774E19"/>
    <w:rsid w:val="00780C76"/>
    <w:rsid w:val="00782F8B"/>
    <w:rsid w:val="007877CD"/>
    <w:rsid w:val="007920EA"/>
    <w:rsid w:val="0079381C"/>
    <w:rsid w:val="00795B7D"/>
    <w:rsid w:val="00796629"/>
    <w:rsid w:val="007A1737"/>
    <w:rsid w:val="007A755F"/>
    <w:rsid w:val="007A75CE"/>
    <w:rsid w:val="007B19B0"/>
    <w:rsid w:val="007B1F58"/>
    <w:rsid w:val="007B2045"/>
    <w:rsid w:val="007C329C"/>
    <w:rsid w:val="007C58B7"/>
    <w:rsid w:val="007D3D92"/>
    <w:rsid w:val="007D4994"/>
    <w:rsid w:val="007E2C8C"/>
    <w:rsid w:val="007E5374"/>
    <w:rsid w:val="007F0F55"/>
    <w:rsid w:val="007F3786"/>
    <w:rsid w:val="007F686D"/>
    <w:rsid w:val="00800BF3"/>
    <w:rsid w:val="00801423"/>
    <w:rsid w:val="008135A3"/>
    <w:rsid w:val="008273AE"/>
    <w:rsid w:val="0082758E"/>
    <w:rsid w:val="00835626"/>
    <w:rsid w:val="008360C2"/>
    <w:rsid w:val="00837914"/>
    <w:rsid w:val="00841B94"/>
    <w:rsid w:val="008474FC"/>
    <w:rsid w:val="00850D46"/>
    <w:rsid w:val="00866501"/>
    <w:rsid w:val="008721AA"/>
    <w:rsid w:val="0087394F"/>
    <w:rsid w:val="00873EE3"/>
    <w:rsid w:val="00874B31"/>
    <w:rsid w:val="00876724"/>
    <w:rsid w:val="00882994"/>
    <w:rsid w:val="00886A9E"/>
    <w:rsid w:val="00893B04"/>
    <w:rsid w:val="008A2B02"/>
    <w:rsid w:val="008B0B44"/>
    <w:rsid w:val="008C002A"/>
    <w:rsid w:val="008C41EA"/>
    <w:rsid w:val="008C4B4F"/>
    <w:rsid w:val="008C75E1"/>
    <w:rsid w:val="008D276E"/>
    <w:rsid w:val="008D4271"/>
    <w:rsid w:val="008D521A"/>
    <w:rsid w:val="008D5B92"/>
    <w:rsid w:val="008E26E3"/>
    <w:rsid w:val="008E2CDC"/>
    <w:rsid w:val="008E33F4"/>
    <w:rsid w:val="008E773D"/>
    <w:rsid w:val="008F24EF"/>
    <w:rsid w:val="008F5DA3"/>
    <w:rsid w:val="008F6CB2"/>
    <w:rsid w:val="00900328"/>
    <w:rsid w:val="00900A73"/>
    <w:rsid w:val="00900E66"/>
    <w:rsid w:val="00903BCA"/>
    <w:rsid w:val="00903FE8"/>
    <w:rsid w:val="009043D8"/>
    <w:rsid w:val="00906037"/>
    <w:rsid w:val="0090634D"/>
    <w:rsid w:val="009127C7"/>
    <w:rsid w:val="00914128"/>
    <w:rsid w:val="00916397"/>
    <w:rsid w:val="0092512C"/>
    <w:rsid w:val="0092721D"/>
    <w:rsid w:val="00932DCF"/>
    <w:rsid w:val="00932F24"/>
    <w:rsid w:val="00944B50"/>
    <w:rsid w:val="0094601F"/>
    <w:rsid w:val="00946153"/>
    <w:rsid w:val="00947EAA"/>
    <w:rsid w:val="00961738"/>
    <w:rsid w:val="00961857"/>
    <w:rsid w:val="0096518B"/>
    <w:rsid w:val="00973CAB"/>
    <w:rsid w:val="00973D6F"/>
    <w:rsid w:val="00976811"/>
    <w:rsid w:val="00976860"/>
    <w:rsid w:val="00981484"/>
    <w:rsid w:val="00994ED1"/>
    <w:rsid w:val="00995CBE"/>
    <w:rsid w:val="00996C11"/>
    <w:rsid w:val="00997BE0"/>
    <w:rsid w:val="009A47B2"/>
    <w:rsid w:val="009A5AB8"/>
    <w:rsid w:val="009B1A45"/>
    <w:rsid w:val="009B2A16"/>
    <w:rsid w:val="009B42EF"/>
    <w:rsid w:val="009B6194"/>
    <w:rsid w:val="009C0406"/>
    <w:rsid w:val="009C5061"/>
    <w:rsid w:val="009C6FBC"/>
    <w:rsid w:val="009D218E"/>
    <w:rsid w:val="009E1934"/>
    <w:rsid w:val="009F2AAD"/>
    <w:rsid w:val="009F4188"/>
    <w:rsid w:val="009F793D"/>
    <w:rsid w:val="00A01D74"/>
    <w:rsid w:val="00A03A2E"/>
    <w:rsid w:val="00A05A8A"/>
    <w:rsid w:val="00A138AB"/>
    <w:rsid w:val="00A17BCA"/>
    <w:rsid w:val="00A20115"/>
    <w:rsid w:val="00A24268"/>
    <w:rsid w:val="00A25572"/>
    <w:rsid w:val="00A3568A"/>
    <w:rsid w:val="00A363C4"/>
    <w:rsid w:val="00A36536"/>
    <w:rsid w:val="00A40D8A"/>
    <w:rsid w:val="00A452F0"/>
    <w:rsid w:val="00A5250E"/>
    <w:rsid w:val="00A55F84"/>
    <w:rsid w:val="00A813EB"/>
    <w:rsid w:val="00A820E5"/>
    <w:rsid w:val="00A83725"/>
    <w:rsid w:val="00A85427"/>
    <w:rsid w:val="00A85674"/>
    <w:rsid w:val="00A96D71"/>
    <w:rsid w:val="00AA1E88"/>
    <w:rsid w:val="00AA4D49"/>
    <w:rsid w:val="00AA5129"/>
    <w:rsid w:val="00AB5BC9"/>
    <w:rsid w:val="00AC1770"/>
    <w:rsid w:val="00AC4107"/>
    <w:rsid w:val="00AC59A6"/>
    <w:rsid w:val="00AC6CB8"/>
    <w:rsid w:val="00AC6D3F"/>
    <w:rsid w:val="00AD0939"/>
    <w:rsid w:val="00AD4725"/>
    <w:rsid w:val="00AE220C"/>
    <w:rsid w:val="00AE33A0"/>
    <w:rsid w:val="00AE3830"/>
    <w:rsid w:val="00AF2338"/>
    <w:rsid w:val="00AF2F10"/>
    <w:rsid w:val="00AF412A"/>
    <w:rsid w:val="00AF5AC7"/>
    <w:rsid w:val="00AF62B7"/>
    <w:rsid w:val="00B00C55"/>
    <w:rsid w:val="00B03DA9"/>
    <w:rsid w:val="00B04990"/>
    <w:rsid w:val="00B1398F"/>
    <w:rsid w:val="00B14872"/>
    <w:rsid w:val="00B20827"/>
    <w:rsid w:val="00B22473"/>
    <w:rsid w:val="00B242E6"/>
    <w:rsid w:val="00B269CF"/>
    <w:rsid w:val="00B324AE"/>
    <w:rsid w:val="00B35685"/>
    <w:rsid w:val="00B43DEF"/>
    <w:rsid w:val="00B50D20"/>
    <w:rsid w:val="00B510AD"/>
    <w:rsid w:val="00B51F01"/>
    <w:rsid w:val="00B523D5"/>
    <w:rsid w:val="00B60207"/>
    <w:rsid w:val="00B61A4A"/>
    <w:rsid w:val="00B63C1D"/>
    <w:rsid w:val="00B656C5"/>
    <w:rsid w:val="00B71D40"/>
    <w:rsid w:val="00B72CA3"/>
    <w:rsid w:val="00B77687"/>
    <w:rsid w:val="00B8227D"/>
    <w:rsid w:val="00B82966"/>
    <w:rsid w:val="00B87B13"/>
    <w:rsid w:val="00B91D1A"/>
    <w:rsid w:val="00B92946"/>
    <w:rsid w:val="00B92DAF"/>
    <w:rsid w:val="00BA1CA0"/>
    <w:rsid w:val="00BA7F4E"/>
    <w:rsid w:val="00BB6ABF"/>
    <w:rsid w:val="00BC3EEE"/>
    <w:rsid w:val="00BC4CFD"/>
    <w:rsid w:val="00BC6908"/>
    <w:rsid w:val="00BD3361"/>
    <w:rsid w:val="00BE2A09"/>
    <w:rsid w:val="00BE3885"/>
    <w:rsid w:val="00BE4787"/>
    <w:rsid w:val="00BE5C33"/>
    <w:rsid w:val="00BE64D0"/>
    <w:rsid w:val="00BF0895"/>
    <w:rsid w:val="00C00745"/>
    <w:rsid w:val="00C007F5"/>
    <w:rsid w:val="00C0307A"/>
    <w:rsid w:val="00C04DD1"/>
    <w:rsid w:val="00C05583"/>
    <w:rsid w:val="00C06BD7"/>
    <w:rsid w:val="00C101E7"/>
    <w:rsid w:val="00C2426F"/>
    <w:rsid w:val="00C24D33"/>
    <w:rsid w:val="00C24FFC"/>
    <w:rsid w:val="00C30EB2"/>
    <w:rsid w:val="00C333CD"/>
    <w:rsid w:val="00C33C3A"/>
    <w:rsid w:val="00C33EF7"/>
    <w:rsid w:val="00C34AAA"/>
    <w:rsid w:val="00C36377"/>
    <w:rsid w:val="00C37062"/>
    <w:rsid w:val="00C43BAF"/>
    <w:rsid w:val="00C43D72"/>
    <w:rsid w:val="00C440DC"/>
    <w:rsid w:val="00C45161"/>
    <w:rsid w:val="00C50B53"/>
    <w:rsid w:val="00C52BCE"/>
    <w:rsid w:val="00C6222F"/>
    <w:rsid w:val="00C66D1F"/>
    <w:rsid w:val="00C67594"/>
    <w:rsid w:val="00C746D8"/>
    <w:rsid w:val="00C75AC0"/>
    <w:rsid w:val="00C83792"/>
    <w:rsid w:val="00C84099"/>
    <w:rsid w:val="00C852EE"/>
    <w:rsid w:val="00C8577B"/>
    <w:rsid w:val="00C91D64"/>
    <w:rsid w:val="00C96A99"/>
    <w:rsid w:val="00C97668"/>
    <w:rsid w:val="00C97FEF"/>
    <w:rsid w:val="00CA15CC"/>
    <w:rsid w:val="00CB40F7"/>
    <w:rsid w:val="00CB57DE"/>
    <w:rsid w:val="00CC31F7"/>
    <w:rsid w:val="00CC3E59"/>
    <w:rsid w:val="00CC6B9B"/>
    <w:rsid w:val="00CC7329"/>
    <w:rsid w:val="00CC7567"/>
    <w:rsid w:val="00CD0FB6"/>
    <w:rsid w:val="00CD765F"/>
    <w:rsid w:val="00CE4289"/>
    <w:rsid w:val="00CF3CCF"/>
    <w:rsid w:val="00CF40A5"/>
    <w:rsid w:val="00CF7AC8"/>
    <w:rsid w:val="00D00216"/>
    <w:rsid w:val="00D012E8"/>
    <w:rsid w:val="00D03219"/>
    <w:rsid w:val="00D05C3C"/>
    <w:rsid w:val="00D05C43"/>
    <w:rsid w:val="00D15FEF"/>
    <w:rsid w:val="00D17858"/>
    <w:rsid w:val="00D21A6D"/>
    <w:rsid w:val="00D22DED"/>
    <w:rsid w:val="00D26456"/>
    <w:rsid w:val="00D27FAE"/>
    <w:rsid w:val="00D37BF3"/>
    <w:rsid w:val="00D450ED"/>
    <w:rsid w:val="00D47C73"/>
    <w:rsid w:val="00D5235C"/>
    <w:rsid w:val="00D61DC7"/>
    <w:rsid w:val="00D61FC0"/>
    <w:rsid w:val="00D728AB"/>
    <w:rsid w:val="00D7420B"/>
    <w:rsid w:val="00D77F85"/>
    <w:rsid w:val="00D8019F"/>
    <w:rsid w:val="00D816CF"/>
    <w:rsid w:val="00D8270F"/>
    <w:rsid w:val="00D9069C"/>
    <w:rsid w:val="00D90C21"/>
    <w:rsid w:val="00D91D43"/>
    <w:rsid w:val="00D954D9"/>
    <w:rsid w:val="00DA65AA"/>
    <w:rsid w:val="00DA6D1F"/>
    <w:rsid w:val="00DB1DDD"/>
    <w:rsid w:val="00DB5F13"/>
    <w:rsid w:val="00DC08F3"/>
    <w:rsid w:val="00DC1493"/>
    <w:rsid w:val="00DC2F81"/>
    <w:rsid w:val="00DD30FB"/>
    <w:rsid w:val="00DD7AE4"/>
    <w:rsid w:val="00DE2F2F"/>
    <w:rsid w:val="00DE7F22"/>
    <w:rsid w:val="00DF074D"/>
    <w:rsid w:val="00DF2573"/>
    <w:rsid w:val="00DF5EC3"/>
    <w:rsid w:val="00DF62BC"/>
    <w:rsid w:val="00E06CFC"/>
    <w:rsid w:val="00E11A8A"/>
    <w:rsid w:val="00E16540"/>
    <w:rsid w:val="00E16851"/>
    <w:rsid w:val="00E21018"/>
    <w:rsid w:val="00E24796"/>
    <w:rsid w:val="00E26C06"/>
    <w:rsid w:val="00E421A2"/>
    <w:rsid w:val="00E436C2"/>
    <w:rsid w:val="00E475DC"/>
    <w:rsid w:val="00E530C3"/>
    <w:rsid w:val="00E54F32"/>
    <w:rsid w:val="00E6309C"/>
    <w:rsid w:val="00E638EF"/>
    <w:rsid w:val="00E8255B"/>
    <w:rsid w:val="00E844EF"/>
    <w:rsid w:val="00E87821"/>
    <w:rsid w:val="00E97B15"/>
    <w:rsid w:val="00EA2F3D"/>
    <w:rsid w:val="00EA4006"/>
    <w:rsid w:val="00EA49A1"/>
    <w:rsid w:val="00EA5E65"/>
    <w:rsid w:val="00EC2987"/>
    <w:rsid w:val="00EC34F4"/>
    <w:rsid w:val="00EC5DCC"/>
    <w:rsid w:val="00EC6CDD"/>
    <w:rsid w:val="00ED6F5A"/>
    <w:rsid w:val="00EF167F"/>
    <w:rsid w:val="00EF2DAE"/>
    <w:rsid w:val="00EF7E3F"/>
    <w:rsid w:val="00F0151E"/>
    <w:rsid w:val="00F1209B"/>
    <w:rsid w:val="00F15945"/>
    <w:rsid w:val="00F16F46"/>
    <w:rsid w:val="00F20897"/>
    <w:rsid w:val="00F22976"/>
    <w:rsid w:val="00F25BBE"/>
    <w:rsid w:val="00F30B91"/>
    <w:rsid w:val="00F34260"/>
    <w:rsid w:val="00F42C10"/>
    <w:rsid w:val="00F42E7C"/>
    <w:rsid w:val="00F53EBC"/>
    <w:rsid w:val="00F57EAA"/>
    <w:rsid w:val="00F65B69"/>
    <w:rsid w:val="00F7178C"/>
    <w:rsid w:val="00F7178D"/>
    <w:rsid w:val="00F76610"/>
    <w:rsid w:val="00F930E6"/>
    <w:rsid w:val="00F94658"/>
    <w:rsid w:val="00F94DE2"/>
    <w:rsid w:val="00FA2166"/>
    <w:rsid w:val="00FA3E22"/>
    <w:rsid w:val="00FA5793"/>
    <w:rsid w:val="00FA7DF9"/>
    <w:rsid w:val="00FB1ADC"/>
    <w:rsid w:val="00FB45DA"/>
    <w:rsid w:val="00FB6D7A"/>
    <w:rsid w:val="00FC4911"/>
    <w:rsid w:val="00FC60C5"/>
    <w:rsid w:val="00FD30DE"/>
    <w:rsid w:val="00FD3D64"/>
    <w:rsid w:val="00FD5D5C"/>
    <w:rsid w:val="00FE5A58"/>
    <w:rsid w:val="00FE5FF0"/>
    <w:rsid w:val="00FF0B31"/>
    <w:rsid w:val="00FF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8D47E"/>
  <w15:docId w15:val="{989BE46D-F5EF-4745-AB0A-9D3EB4228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F1D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4E38"/>
    <w:pPr>
      <w:keepNext/>
      <w:numPr>
        <w:numId w:val="1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3F4E38"/>
    <w:pPr>
      <w:keepNext/>
      <w:numPr>
        <w:ilvl w:val="1"/>
        <w:numId w:val="1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3F4E38"/>
    <w:pPr>
      <w:keepNext/>
      <w:numPr>
        <w:ilvl w:val="2"/>
        <w:numId w:val="1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3F4E38"/>
    <w:pPr>
      <w:keepNext/>
      <w:numPr>
        <w:ilvl w:val="3"/>
        <w:numId w:val="1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F4E38"/>
    <w:pPr>
      <w:numPr>
        <w:ilvl w:val="4"/>
        <w:numId w:val="1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3F4E38"/>
    <w:pPr>
      <w:numPr>
        <w:ilvl w:val="5"/>
        <w:numId w:val="1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3F4E38"/>
    <w:pPr>
      <w:numPr>
        <w:ilvl w:val="6"/>
        <w:numId w:val="15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F4E38"/>
    <w:pPr>
      <w:numPr>
        <w:ilvl w:val="7"/>
        <w:numId w:val="15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3F4E38"/>
    <w:pPr>
      <w:numPr>
        <w:ilvl w:val="8"/>
        <w:numId w:val="1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4E3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F4E3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F4E38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3F4E3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3F4E3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3F4E38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3F4E38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3F4E3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3F4E38"/>
    <w:rPr>
      <w:rFonts w:ascii="Arial" w:eastAsia="Times New Roman" w:hAnsi="Arial" w:cs="Arial"/>
    </w:rPr>
  </w:style>
  <w:style w:type="numbering" w:styleId="111111">
    <w:name w:val="Outline List 2"/>
    <w:basedOn w:val="NoList"/>
    <w:semiHidden/>
    <w:rsid w:val="003F4E38"/>
    <w:pPr>
      <w:numPr>
        <w:numId w:val="13"/>
      </w:numPr>
    </w:pPr>
  </w:style>
  <w:style w:type="numbering" w:styleId="1ai">
    <w:name w:val="Outline List 1"/>
    <w:basedOn w:val="NoList"/>
    <w:semiHidden/>
    <w:rsid w:val="003F4E38"/>
    <w:pPr>
      <w:numPr>
        <w:numId w:val="14"/>
      </w:numPr>
    </w:pPr>
  </w:style>
  <w:style w:type="numbering" w:styleId="ArticleSection">
    <w:name w:val="Outline List 3"/>
    <w:basedOn w:val="NoList"/>
    <w:semiHidden/>
    <w:rsid w:val="003F4E38"/>
    <w:pPr>
      <w:numPr>
        <w:numId w:val="15"/>
      </w:numPr>
    </w:pPr>
  </w:style>
  <w:style w:type="paragraph" w:styleId="BlockText">
    <w:name w:val="Block Text"/>
    <w:basedOn w:val="Normal"/>
    <w:semiHidden/>
    <w:rsid w:val="003F4E38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3F4E38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3F4E38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rsid w:val="003F4E3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3F4E38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semiHidden/>
    <w:rsid w:val="003F4E3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3F4E38"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3F4E38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3F4E38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semiHidden/>
    <w:rsid w:val="003F4E3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3F4E38"/>
    <w:rPr>
      <w:rFonts w:ascii="Times New Roman" w:eastAsia="Times New Roman" w:hAnsi="Times New Roman" w:cs="Times New Roman"/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3F4E38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3F4E38"/>
    <w:rPr>
      <w:rFonts w:ascii="Times New Roman" w:eastAsia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semiHidden/>
    <w:rsid w:val="003F4E3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3F4E38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rsid w:val="003F4E38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3F4E38"/>
    <w:rPr>
      <w:rFonts w:ascii="Times New Roman" w:eastAsia="Times New Roman" w:hAnsi="Times New Roman" w:cs="Times New Roman"/>
      <w:sz w:val="16"/>
      <w:szCs w:val="16"/>
    </w:rPr>
  </w:style>
  <w:style w:type="paragraph" w:styleId="Closing">
    <w:name w:val="Closing"/>
    <w:basedOn w:val="Normal"/>
    <w:link w:val="ClosingChar"/>
    <w:semiHidden/>
    <w:rsid w:val="003F4E38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3F4E38"/>
    <w:rPr>
      <w:rFonts w:ascii="Times New Roman" w:eastAsia="Times New Roman" w:hAnsi="Times New Roman" w:cs="Times New Roman"/>
      <w:sz w:val="20"/>
      <w:szCs w:val="20"/>
    </w:rPr>
  </w:style>
  <w:style w:type="paragraph" w:styleId="Date">
    <w:name w:val="Date"/>
    <w:basedOn w:val="Normal"/>
    <w:next w:val="Normal"/>
    <w:link w:val="DateChar"/>
    <w:semiHidden/>
    <w:rsid w:val="003F4E38"/>
  </w:style>
  <w:style w:type="character" w:customStyle="1" w:styleId="DateChar">
    <w:name w:val="Date Char"/>
    <w:basedOn w:val="DefaultParagraphFont"/>
    <w:link w:val="Date"/>
    <w:semiHidden/>
    <w:rsid w:val="003F4E38"/>
    <w:rPr>
      <w:rFonts w:ascii="Times New Roman" w:eastAsia="Times New Roman" w:hAnsi="Times New Roman" w:cs="Times New Roman"/>
      <w:sz w:val="20"/>
      <w:szCs w:val="20"/>
    </w:rPr>
  </w:style>
  <w:style w:type="paragraph" w:styleId="E-mailSignature">
    <w:name w:val="E-mail Signature"/>
    <w:basedOn w:val="Normal"/>
    <w:link w:val="E-mailSignatureChar"/>
    <w:semiHidden/>
    <w:rsid w:val="003F4E38"/>
  </w:style>
  <w:style w:type="character" w:customStyle="1" w:styleId="E-mailSignatureChar">
    <w:name w:val="E-mail Signature Char"/>
    <w:basedOn w:val="DefaultParagraphFont"/>
    <w:link w:val="E-mailSignature"/>
    <w:semiHidden/>
    <w:rsid w:val="003F4E38"/>
    <w:rPr>
      <w:rFonts w:ascii="Times New Roman" w:eastAsia="Times New Roman" w:hAnsi="Times New Roman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F4E38"/>
    <w:rPr>
      <w:i/>
      <w:iCs/>
    </w:rPr>
  </w:style>
  <w:style w:type="paragraph" w:styleId="EnvelopeAddress">
    <w:name w:val="envelope address"/>
    <w:basedOn w:val="Normal"/>
    <w:semiHidden/>
    <w:rsid w:val="003F4E38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3F4E38"/>
    <w:rPr>
      <w:rFonts w:ascii="Arial" w:hAnsi="Arial" w:cs="Arial"/>
    </w:rPr>
  </w:style>
  <w:style w:type="character" w:styleId="FollowedHyperlink">
    <w:name w:val="FollowedHyperlink"/>
    <w:basedOn w:val="DefaultParagraphFont"/>
    <w:uiPriority w:val="99"/>
    <w:semiHidden/>
    <w:rsid w:val="003F4E38"/>
    <w:rPr>
      <w:color w:val="800080"/>
      <w:u w:val="single"/>
    </w:rPr>
  </w:style>
  <w:style w:type="paragraph" w:styleId="Footer">
    <w:name w:val="footer"/>
    <w:basedOn w:val="Normal"/>
    <w:link w:val="FooterChar"/>
    <w:semiHidden/>
    <w:rsid w:val="003F4E3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3F4E38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semiHidden/>
    <w:rsid w:val="003F4E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3F4E38"/>
    <w:rPr>
      <w:rFonts w:ascii="Times New Roman" w:eastAsia="Times New Roman" w:hAnsi="Times New Roman" w:cs="Times New Roman"/>
      <w:sz w:val="20"/>
      <w:szCs w:val="20"/>
    </w:rPr>
  </w:style>
  <w:style w:type="character" w:styleId="HTMLAcronym">
    <w:name w:val="HTML Acronym"/>
    <w:basedOn w:val="DefaultParagraphFont"/>
    <w:semiHidden/>
    <w:rsid w:val="003F4E38"/>
  </w:style>
  <w:style w:type="paragraph" w:styleId="HTMLAddress">
    <w:name w:val="HTML Address"/>
    <w:basedOn w:val="Normal"/>
    <w:link w:val="HTMLAddressChar"/>
    <w:semiHidden/>
    <w:rsid w:val="003F4E38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3F4E38"/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TMLCite">
    <w:name w:val="HTML Cite"/>
    <w:basedOn w:val="DefaultParagraphFont"/>
    <w:semiHidden/>
    <w:rsid w:val="003F4E38"/>
    <w:rPr>
      <w:i/>
      <w:iCs/>
    </w:rPr>
  </w:style>
  <w:style w:type="character" w:styleId="HTMLCode">
    <w:name w:val="HTML Code"/>
    <w:basedOn w:val="DefaultParagraphFont"/>
    <w:uiPriority w:val="99"/>
    <w:semiHidden/>
    <w:rsid w:val="003F4E38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3F4E38"/>
    <w:rPr>
      <w:i/>
      <w:iCs/>
    </w:rPr>
  </w:style>
  <w:style w:type="character" w:styleId="HTMLKeyboard">
    <w:name w:val="HTML Keyboard"/>
    <w:basedOn w:val="DefaultParagraphFont"/>
    <w:semiHidden/>
    <w:rsid w:val="003F4E3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3F4E38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F4E38"/>
    <w:rPr>
      <w:rFonts w:ascii="Courier New" w:eastAsia="Times New Roman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3F4E38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3F4E38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3F4E38"/>
    <w:rPr>
      <w:i/>
      <w:iCs/>
    </w:rPr>
  </w:style>
  <w:style w:type="character" w:styleId="Hyperlink">
    <w:name w:val="Hyperlink"/>
    <w:basedOn w:val="DefaultParagraphFont"/>
    <w:uiPriority w:val="99"/>
    <w:rsid w:val="003F4E38"/>
    <w:rPr>
      <w:color w:val="0000FF"/>
      <w:u w:val="single"/>
    </w:rPr>
  </w:style>
  <w:style w:type="character" w:styleId="LineNumber">
    <w:name w:val="line number"/>
    <w:basedOn w:val="DefaultParagraphFont"/>
    <w:semiHidden/>
    <w:rsid w:val="003F4E38"/>
  </w:style>
  <w:style w:type="paragraph" w:styleId="List">
    <w:name w:val="List"/>
    <w:basedOn w:val="Normal"/>
    <w:semiHidden/>
    <w:rsid w:val="003F4E38"/>
    <w:pPr>
      <w:ind w:left="360" w:hanging="360"/>
    </w:pPr>
  </w:style>
  <w:style w:type="paragraph" w:styleId="List2">
    <w:name w:val="List 2"/>
    <w:basedOn w:val="Normal"/>
    <w:semiHidden/>
    <w:rsid w:val="003F4E38"/>
    <w:pPr>
      <w:ind w:left="720" w:hanging="360"/>
    </w:pPr>
  </w:style>
  <w:style w:type="paragraph" w:styleId="List3">
    <w:name w:val="List 3"/>
    <w:basedOn w:val="Normal"/>
    <w:semiHidden/>
    <w:rsid w:val="003F4E38"/>
    <w:pPr>
      <w:ind w:left="1080" w:hanging="360"/>
    </w:pPr>
  </w:style>
  <w:style w:type="paragraph" w:styleId="List4">
    <w:name w:val="List 4"/>
    <w:basedOn w:val="Normal"/>
    <w:semiHidden/>
    <w:rsid w:val="003F4E38"/>
    <w:pPr>
      <w:ind w:left="1440" w:hanging="360"/>
    </w:pPr>
  </w:style>
  <w:style w:type="paragraph" w:styleId="List5">
    <w:name w:val="List 5"/>
    <w:basedOn w:val="Normal"/>
    <w:semiHidden/>
    <w:rsid w:val="003F4E38"/>
    <w:pPr>
      <w:ind w:left="1800" w:hanging="360"/>
    </w:pPr>
  </w:style>
  <w:style w:type="paragraph" w:styleId="ListBullet">
    <w:name w:val="List Bullet"/>
    <w:basedOn w:val="Normal"/>
    <w:autoRedefine/>
    <w:semiHidden/>
    <w:rsid w:val="003F4E38"/>
    <w:pPr>
      <w:numPr>
        <w:numId w:val="3"/>
      </w:numPr>
    </w:pPr>
  </w:style>
  <w:style w:type="paragraph" w:styleId="ListBullet2">
    <w:name w:val="List Bullet 2"/>
    <w:basedOn w:val="Normal"/>
    <w:autoRedefine/>
    <w:semiHidden/>
    <w:rsid w:val="003F4E38"/>
    <w:pPr>
      <w:numPr>
        <w:numId w:val="4"/>
      </w:numPr>
    </w:pPr>
  </w:style>
  <w:style w:type="paragraph" w:styleId="ListBullet3">
    <w:name w:val="List Bullet 3"/>
    <w:basedOn w:val="Normal"/>
    <w:autoRedefine/>
    <w:semiHidden/>
    <w:rsid w:val="003F4E38"/>
    <w:pPr>
      <w:numPr>
        <w:numId w:val="5"/>
      </w:numPr>
    </w:pPr>
  </w:style>
  <w:style w:type="paragraph" w:styleId="ListBullet4">
    <w:name w:val="List Bullet 4"/>
    <w:basedOn w:val="Normal"/>
    <w:autoRedefine/>
    <w:semiHidden/>
    <w:rsid w:val="003F4E38"/>
    <w:pPr>
      <w:numPr>
        <w:numId w:val="6"/>
      </w:numPr>
    </w:pPr>
  </w:style>
  <w:style w:type="paragraph" w:styleId="ListBullet5">
    <w:name w:val="List Bullet 5"/>
    <w:basedOn w:val="Normal"/>
    <w:autoRedefine/>
    <w:semiHidden/>
    <w:rsid w:val="003F4E38"/>
    <w:pPr>
      <w:numPr>
        <w:numId w:val="7"/>
      </w:numPr>
    </w:pPr>
  </w:style>
  <w:style w:type="paragraph" w:styleId="ListContinue">
    <w:name w:val="List Continue"/>
    <w:basedOn w:val="Normal"/>
    <w:semiHidden/>
    <w:rsid w:val="003F4E38"/>
    <w:pPr>
      <w:spacing w:after="120"/>
      <w:ind w:left="360"/>
    </w:pPr>
  </w:style>
  <w:style w:type="paragraph" w:styleId="ListContinue2">
    <w:name w:val="List Continue 2"/>
    <w:basedOn w:val="Normal"/>
    <w:semiHidden/>
    <w:rsid w:val="003F4E38"/>
    <w:pPr>
      <w:spacing w:after="120"/>
      <w:ind w:left="720"/>
    </w:pPr>
  </w:style>
  <w:style w:type="paragraph" w:styleId="ListContinue3">
    <w:name w:val="List Continue 3"/>
    <w:basedOn w:val="Normal"/>
    <w:semiHidden/>
    <w:rsid w:val="003F4E38"/>
    <w:pPr>
      <w:spacing w:after="120"/>
      <w:ind w:left="1080"/>
    </w:pPr>
  </w:style>
  <w:style w:type="paragraph" w:styleId="ListContinue4">
    <w:name w:val="List Continue 4"/>
    <w:basedOn w:val="Normal"/>
    <w:semiHidden/>
    <w:rsid w:val="003F4E38"/>
    <w:pPr>
      <w:spacing w:after="120"/>
      <w:ind w:left="1440"/>
    </w:pPr>
  </w:style>
  <w:style w:type="paragraph" w:styleId="ListContinue5">
    <w:name w:val="List Continue 5"/>
    <w:basedOn w:val="Normal"/>
    <w:semiHidden/>
    <w:rsid w:val="003F4E38"/>
    <w:pPr>
      <w:spacing w:after="120"/>
      <w:ind w:left="1800"/>
    </w:pPr>
  </w:style>
  <w:style w:type="paragraph" w:styleId="ListNumber">
    <w:name w:val="List Number"/>
    <w:basedOn w:val="Normal"/>
    <w:semiHidden/>
    <w:rsid w:val="003F4E38"/>
    <w:pPr>
      <w:numPr>
        <w:numId w:val="8"/>
      </w:numPr>
    </w:pPr>
  </w:style>
  <w:style w:type="paragraph" w:styleId="ListNumber2">
    <w:name w:val="List Number 2"/>
    <w:basedOn w:val="Normal"/>
    <w:semiHidden/>
    <w:rsid w:val="003F4E38"/>
    <w:pPr>
      <w:numPr>
        <w:numId w:val="9"/>
      </w:numPr>
    </w:pPr>
  </w:style>
  <w:style w:type="paragraph" w:styleId="ListNumber3">
    <w:name w:val="List Number 3"/>
    <w:basedOn w:val="Normal"/>
    <w:semiHidden/>
    <w:rsid w:val="003F4E38"/>
    <w:pPr>
      <w:numPr>
        <w:numId w:val="10"/>
      </w:numPr>
    </w:pPr>
  </w:style>
  <w:style w:type="paragraph" w:styleId="ListNumber4">
    <w:name w:val="List Number 4"/>
    <w:basedOn w:val="Normal"/>
    <w:semiHidden/>
    <w:rsid w:val="003F4E38"/>
    <w:pPr>
      <w:numPr>
        <w:numId w:val="11"/>
      </w:numPr>
    </w:pPr>
  </w:style>
  <w:style w:type="paragraph" w:styleId="ListNumber5">
    <w:name w:val="List Number 5"/>
    <w:basedOn w:val="Normal"/>
    <w:semiHidden/>
    <w:rsid w:val="003F4E38"/>
    <w:pPr>
      <w:numPr>
        <w:numId w:val="12"/>
      </w:numPr>
    </w:pPr>
  </w:style>
  <w:style w:type="paragraph" w:styleId="MessageHeader">
    <w:name w:val="Message Header"/>
    <w:basedOn w:val="Normal"/>
    <w:link w:val="MessageHeaderChar"/>
    <w:semiHidden/>
    <w:rsid w:val="003F4E3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3F4E38"/>
    <w:rPr>
      <w:rFonts w:ascii="Arial" w:eastAsia="Times New Roman" w:hAnsi="Arial" w:cs="Arial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3F4E38"/>
    <w:rPr>
      <w:sz w:val="24"/>
      <w:szCs w:val="24"/>
    </w:rPr>
  </w:style>
  <w:style w:type="paragraph" w:styleId="NormalIndent">
    <w:name w:val="Normal Indent"/>
    <w:basedOn w:val="Normal"/>
    <w:semiHidden/>
    <w:rsid w:val="003F4E38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3F4E38"/>
  </w:style>
  <w:style w:type="character" w:customStyle="1" w:styleId="NoteHeadingChar">
    <w:name w:val="Note Heading Char"/>
    <w:basedOn w:val="DefaultParagraphFont"/>
    <w:link w:val="NoteHeading"/>
    <w:semiHidden/>
    <w:rsid w:val="003F4E38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3F4E38"/>
  </w:style>
  <w:style w:type="paragraph" w:styleId="PlainText">
    <w:name w:val="Plain Text"/>
    <w:basedOn w:val="Normal"/>
    <w:link w:val="PlainTextChar"/>
    <w:semiHidden/>
    <w:rsid w:val="003F4E38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3F4E38"/>
    <w:rPr>
      <w:rFonts w:ascii="Courier New" w:eastAsia="Times New Roman" w:hAnsi="Courier New" w:cs="Courier New"/>
      <w:sz w:val="20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3F4E38"/>
  </w:style>
  <w:style w:type="character" w:customStyle="1" w:styleId="SalutationChar">
    <w:name w:val="Salutation Char"/>
    <w:basedOn w:val="DefaultParagraphFont"/>
    <w:link w:val="Salutation"/>
    <w:semiHidden/>
    <w:rsid w:val="003F4E38"/>
    <w:rPr>
      <w:rFonts w:ascii="Times New Roman" w:eastAsia="Times New Roman" w:hAnsi="Times New Roman" w:cs="Times New Roman"/>
      <w:sz w:val="20"/>
      <w:szCs w:val="20"/>
    </w:rPr>
  </w:style>
  <w:style w:type="paragraph" w:styleId="Signature">
    <w:name w:val="Signature"/>
    <w:basedOn w:val="Normal"/>
    <w:link w:val="SignatureChar"/>
    <w:semiHidden/>
    <w:rsid w:val="003F4E38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3F4E38"/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qFormat/>
    <w:rsid w:val="003F4E38"/>
    <w:rPr>
      <w:b/>
      <w:bCs/>
    </w:rPr>
  </w:style>
  <w:style w:type="paragraph" w:styleId="Subtitle">
    <w:name w:val="Subtitle"/>
    <w:basedOn w:val="Normal"/>
    <w:link w:val="SubtitleChar"/>
    <w:qFormat/>
    <w:rsid w:val="003F4E38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3F4E38"/>
    <w:rPr>
      <w:rFonts w:ascii="Arial" w:eastAsia="Times New Roman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3F4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F4E3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3F4E38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hapterStart">
    <w:name w:val="ChapterStart"/>
    <w:next w:val="ChapterTitle"/>
    <w:autoRedefine/>
    <w:rsid w:val="003F4E3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hapterTitle">
    <w:name w:val="ChapterTitle"/>
    <w:next w:val="1stPara"/>
    <w:autoRedefine/>
    <w:rsid w:val="003F4E38"/>
    <w:pPr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stPara">
    <w:name w:val="1st Para"/>
    <w:next w:val="Body"/>
    <w:autoRedefine/>
    <w:rsid w:val="003F4E38"/>
    <w:pPr>
      <w:spacing w:after="4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First">
    <w:name w:val="BodyFirst"/>
    <w:next w:val="Body"/>
    <w:autoRedefine/>
    <w:qFormat/>
    <w:rsid w:val="003F4E3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">
    <w:name w:val="Body"/>
    <w:autoRedefine/>
    <w:qFormat/>
    <w:rsid w:val="006B039B"/>
    <w:pPr>
      <w:spacing w:after="0" w:line="360" w:lineRule="auto"/>
      <w:ind w:firstLine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A">
    <w:name w:val="HeadA"/>
    <w:next w:val="BodyFirst"/>
    <w:autoRedefine/>
    <w:rsid w:val="003F4E38"/>
    <w:pPr>
      <w:spacing w:before="120" w:after="120" w:line="360" w:lineRule="auto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HeadB">
    <w:name w:val="HeadB"/>
    <w:next w:val="BodyFirst"/>
    <w:autoRedefine/>
    <w:rsid w:val="00DC08F3"/>
    <w:pPr>
      <w:spacing w:before="120" w:after="120" w:line="360" w:lineRule="auto"/>
    </w:pPr>
    <w:rPr>
      <w:rFonts w:ascii="Arial" w:eastAsia="Times New Roman" w:hAnsi="Arial" w:cs="Times New Roman"/>
      <w:b/>
      <w:i/>
      <w:sz w:val="24"/>
      <w:szCs w:val="20"/>
    </w:rPr>
  </w:style>
  <w:style w:type="paragraph" w:customStyle="1" w:styleId="HeadC">
    <w:name w:val="HeadC"/>
    <w:next w:val="BodyFirst"/>
    <w:autoRedefine/>
    <w:rsid w:val="003F4E38"/>
    <w:pPr>
      <w:spacing w:before="120" w:after="120" w:line="36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CodeA">
    <w:name w:val="CodeA"/>
    <w:next w:val="CodeB"/>
    <w:autoRedefine/>
    <w:rsid w:val="00AC1770"/>
    <w:pPr>
      <w:pBdr>
        <w:top w:val="single" w:sz="4" w:space="2" w:color="auto"/>
      </w:pBdr>
      <w:spacing w:before="120" w:after="0" w:line="360" w:lineRule="auto"/>
    </w:pPr>
    <w:rPr>
      <w:rFonts w:ascii="Consolas" w:eastAsia="Times New Roman" w:hAnsi="Consolas" w:cs="Times New Roman"/>
      <w:b/>
      <w:bCs/>
      <w:noProof/>
      <w:color w:val="222222"/>
      <w:spacing w:val="-15"/>
      <w:sz w:val="23"/>
      <w:szCs w:val="23"/>
      <w:bdr w:val="none" w:sz="0" w:space="0" w:color="auto" w:frame="1"/>
    </w:rPr>
  </w:style>
  <w:style w:type="paragraph" w:customStyle="1" w:styleId="CodeB">
    <w:name w:val="CodeB"/>
    <w:autoRedefine/>
    <w:rsid w:val="003F4E38"/>
    <w:pPr>
      <w:spacing w:after="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">
    <w:name w:val="CodeC"/>
    <w:next w:val="Body"/>
    <w:autoRedefine/>
    <w:rsid w:val="00AC1770"/>
    <w:pPr>
      <w:pBdr>
        <w:bottom w:val="single" w:sz="4" w:space="2" w:color="auto"/>
      </w:pBdr>
      <w:spacing w:after="120" w:line="360" w:lineRule="auto"/>
    </w:pPr>
    <w:rPr>
      <w:rFonts w:ascii="Consolas" w:eastAsia="Times New Roman" w:hAnsi="Consolas" w:cs="Times New Roman"/>
      <w:b/>
      <w:bCs/>
      <w:noProof/>
      <w:color w:val="222222"/>
      <w:spacing w:val="-15"/>
      <w:sz w:val="23"/>
      <w:szCs w:val="23"/>
      <w:bdr w:val="none" w:sz="0" w:space="0" w:color="auto" w:frame="1"/>
    </w:rPr>
  </w:style>
  <w:style w:type="paragraph" w:customStyle="1" w:styleId="CodeSingle">
    <w:name w:val="CodeSingle"/>
    <w:next w:val="Body"/>
    <w:autoRedefine/>
    <w:rsid w:val="00AC1770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nsolas" w:eastAsia="Times New Roman" w:hAnsi="Consolas" w:cs="Times New Roman"/>
      <w:b/>
      <w:bCs/>
      <w:noProof/>
      <w:color w:val="222222"/>
      <w:spacing w:val="-15"/>
      <w:sz w:val="23"/>
      <w:szCs w:val="23"/>
      <w:bdr w:val="none" w:sz="0" w:space="0" w:color="auto" w:frame="1"/>
    </w:rPr>
  </w:style>
  <w:style w:type="paragraph" w:customStyle="1" w:styleId="CodeAWide">
    <w:name w:val="CodeA Wide"/>
    <w:next w:val="CodeBWide"/>
    <w:autoRedefine/>
    <w:rsid w:val="003F4E38"/>
    <w:pPr>
      <w:pBdr>
        <w:top w:val="single" w:sz="4" w:space="2" w:color="auto"/>
      </w:pBdr>
      <w:spacing w:before="120" w:after="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BWide">
    <w:name w:val="CodeB Wide"/>
    <w:autoRedefine/>
    <w:rsid w:val="003F4E38"/>
    <w:pPr>
      <w:spacing w:after="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CWide">
    <w:name w:val="CodeC Wide"/>
    <w:next w:val="Normal"/>
    <w:autoRedefine/>
    <w:rsid w:val="003F4E38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SingleWide">
    <w:name w:val="CodeSingle Wide"/>
    <w:next w:val="Body"/>
    <w:autoRedefine/>
    <w:rsid w:val="003F4E38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Note">
    <w:name w:val="Note"/>
    <w:next w:val="Body"/>
    <w:autoRedefine/>
    <w:rsid w:val="003F4E38"/>
    <w:pPr>
      <w:spacing w:before="120" w:after="120" w:line="360" w:lineRule="auto"/>
    </w:pPr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ListPlainA">
    <w:name w:val="List Plain A"/>
    <w:autoRedefine/>
    <w:rsid w:val="003F4E38"/>
    <w:pPr>
      <w:spacing w:before="120" w:after="0" w:line="360" w:lineRule="auto"/>
      <w:ind w:left="360"/>
      <w:contextualSpacing/>
    </w:pPr>
    <w:rPr>
      <w:rFonts w:ascii="Times New Roman" w:eastAsia="Times New Roman" w:hAnsi="Times New Roman" w:cs="Times New Roman"/>
      <w:color w:val="800080"/>
      <w:sz w:val="24"/>
      <w:szCs w:val="20"/>
    </w:rPr>
  </w:style>
  <w:style w:type="paragraph" w:customStyle="1" w:styleId="ListHead">
    <w:name w:val="ListHead"/>
    <w:next w:val="ListBody"/>
    <w:autoRedefine/>
    <w:rsid w:val="003F4E38"/>
    <w:pPr>
      <w:spacing w:before="120"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istBody">
    <w:name w:val="ListBody"/>
    <w:next w:val="Normal"/>
    <w:autoRedefine/>
    <w:rsid w:val="003F4E38"/>
    <w:pPr>
      <w:spacing w:after="120" w:line="360" w:lineRule="auto"/>
      <w:ind w:left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umListA">
    <w:name w:val="NumListA"/>
    <w:next w:val="Normal"/>
    <w:autoRedefine/>
    <w:rsid w:val="003F4E38"/>
    <w:pPr>
      <w:spacing w:before="120" w:after="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NumListB">
    <w:name w:val="NumListB"/>
    <w:next w:val="Normal"/>
    <w:autoRedefine/>
    <w:rsid w:val="003F4E38"/>
    <w:pPr>
      <w:spacing w:after="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NumListC">
    <w:name w:val="NumListC"/>
    <w:next w:val="Normal"/>
    <w:autoRedefine/>
    <w:rsid w:val="003F4E38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ListSimple">
    <w:name w:val="ListSimple"/>
    <w:next w:val="Normal"/>
    <w:autoRedefine/>
    <w:rsid w:val="003F4E38"/>
    <w:pPr>
      <w:spacing w:after="0" w:line="360" w:lineRule="auto"/>
      <w:ind w:left="360" w:firstLine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deAIndent">
    <w:name w:val="CodeA Indent"/>
    <w:next w:val="Normal"/>
    <w:autoRedefine/>
    <w:rsid w:val="003F4E38"/>
    <w:pPr>
      <w:pBdr>
        <w:top w:val="single" w:sz="4" w:space="2" w:color="auto"/>
      </w:pBdr>
      <w:spacing w:before="120" w:after="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BIndent">
    <w:name w:val="CodeB Indent"/>
    <w:next w:val="Normal"/>
    <w:autoRedefine/>
    <w:rsid w:val="003F4E38"/>
    <w:pPr>
      <w:spacing w:after="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Indent">
    <w:name w:val="CodeC Indent"/>
    <w:next w:val="Normal"/>
    <w:autoRedefine/>
    <w:rsid w:val="003F4E38"/>
    <w:pPr>
      <w:pBdr>
        <w:bottom w:val="single" w:sz="4" w:space="2" w:color="auto"/>
      </w:pBdr>
      <w:spacing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SingleIndent">
    <w:name w:val="CodeSingle Indent"/>
    <w:next w:val="Normal"/>
    <w:autoRedefine/>
    <w:rsid w:val="003F4E38"/>
    <w:pPr>
      <w:pBdr>
        <w:top w:val="single" w:sz="4" w:space="2" w:color="auto"/>
        <w:bottom w:val="single" w:sz="4" w:space="2" w:color="auto"/>
      </w:pBdr>
      <w:spacing w:before="120"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BulletA">
    <w:name w:val="BulletA"/>
    <w:next w:val="Normal"/>
    <w:autoRedefine/>
    <w:rsid w:val="003F4E38"/>
    <w:pPr>
      <w:spacing w:before="120" w:after="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ulletB">
    <w:name w:val="BulletB"/>
    <w:next w:val="Normal"/>
    <w:autoRedefine/>
    <w:rsid w:val="003F4E38"/>
    <w:pPr>
      <w:spacing w:after="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ulletC">
    <w:name w:val="BulletC"/>
    <w:next w:val="Normal"/>
    <w:autoRedefine/>
    <w:rsid w:val="003F4E38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lockQuote">
    <w:name w:val="Block Quote"/>
    <w:next w:val="Normal"/>
    <w:autoRedefine/>
    <w:rsid w:val="003F4E38"/>
    <w:pPr>
      <w:spacing w:before="120" w:after="120" w:line="240" w:lineRule="auto"/>
      <w:ind w:left="1440" w:right="1440"/>
    </w:pPr>
    <w:rPr>
      <w:rFonts w:ascii="Times New Roman" w:eastAsia="Times New Roman" w:hAnsi="Times New Roman" w:cs="Times New Roman"/>
      <w:sz w:val="20"/>
      <w:szCs w:val="20"/>
    </w:rPr>
  </w:style>
  <w:style w:type="paragraph" w:styleId="Caption">
    <w:name w:val="caption"/>
    <w:basedOn w:val="Normal"/>
    <w:next w:val="Normal"/>
    <w:autoRedefine/>
    <w:qFormat/>
    <w:rsid w:val="003F4E38"/>
    <w:pPr>
      <w:spacing w:before="120" w:after="180" w:line="360" w:lineRule="auto"/>
    </w:pPr>
    <w:rPr>
      <w:rFonts w:ascii="Arial" w:hAnsi="Arial"/>
      <w:bCs/>
      <w:i/>
    </w:rPr>
  </w:style>
  <w:style w:type="paragraph" w:customStyle="1" w:styleId="TableTitle">
    <w:name w:val="Table Title"/>
    <w:next w:val="Normal"/>
    <w:autoRedefine/>
    <w:rsid w:val="003F4E38"/>
    <w:pPr>
      <w:spacing w:before="120" w:after="120" w:line="36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TableHeader">
    <w:name w:val="Table Header"/>
    <w:next w:val="Normal"/>
    <w:autoRedefine/>
    <w:rsid w:val="003F4E38"/>
    <w:pPr>
      <w:spacing w:before="60" w:after="60" w:line="360" w:lineRule="auto"/>
    </w:pPr>
    <w:rPr>
      <w:rFonts w:ascii="Futura-Book" w:eastAsia="Times New Roman" w:hAnsi="Futura-Book" w:cs="Times New Roman"/>
      <w:b/>
      <w:sz w:val="20"/>
      <w:szCs w:val="20"/>
    </w:rPr>
  </w:style>
  <w:style w:type="paragraph" w:customStyle="1" w:styleId="TableBody">
    <w:name w:val="Table Body"/>
    <w:autoRedefine/>
    <w:rsid w:val="003F4E38"/>
    <w:pPr>
      <w:spacing w:after="0" w:line="360" w:lineRule="auto"/>
    </w:pPr>
    <w:rPr>
      <w:rFonts w:ascii="Futura-Book" w:eastAsia="Times New Roman" w:hAnsi="Futura-Book" w:cs="Times New Roman"/>
      <w:sz w:val="20"/>
      <w:szCs w:val="20"/>
    </w:rPr>
  </w:style>
  <w:style w:type="paragraph" w:customStyle="1" w:styleId="AuthorQuery">
    <w:name w:val="Author Query"/>
    <w:autoRedefine/>
    <w:rsid w:val="003F4E38"/>
    <w:pPr>
      <w:spacing w:before="120" w:after="120" w:line="360" w:lineRule="auto"/>
      <w:ind w:left="1440" w:right="1440"/>
    </w:pPr>
    <w:rPr>
      <w:rFonts w:ascii="Times New Roman" w:eastAsia="Times New Roman" w:hAnsi="Times New Roman" w:cs="Times New Roman"/>
      <w:color w:val="FF0000"/>
      <w:sz w:val="24"/>
      <w:szCs w:val="20"/>
    </w:rPr>
  </w:style>
  <w:style w:type="paragraph" w:customStyle="1" w:styleId="ProductionDirective">
    <w:name w:val="Production Directive"/>
    <w:next w:val="Normal"/>
    <w:autoRedefine/>
    <w:qFormat/>
    <w:rsid w:val="003F4E38"/>
    <w:pPr>
      <w:spacing w:before="120" w:after="120" w:line="360" w:lineRule="auto"/>
    </w:pPr>
    <w:rPr>
      <w:rFonts w:ascii="Times New Roman" w:eastAsia="Times New Roman" w:hAnsi="Times New Roman" w:cs="Times New Roman"/>
      <w:smallCaps/>
      <w:color w:val="FF0000"/>
      <w:sz w:val="20"/>
      <w:szCs w:val="20"/>
    </w:rPr>
  </w:style>
  <w:style w:type="character" w:customStyle="1" w:styleId="EmphasisBold">
    <w:name w:val="EmphasisBold"/>
    <w:basedOn w:val="DefaultParagraphFont"/>
    <w:qFormat/>
    <w:rsid w:val="003F4E38"/>
    <w:rPr>
      <w:b/>
      <w:color w:val="0000FF"/>
    </w:rPr>
  </w:style>
  <w:style w:type="character" w:customStyle="1" w:styleId="EmphasisItalic">
    <w:name w:val="EmphasisItalic"/>
    <w:basedOn w:val="DefaultParagraphFont"/>
    <w:qFormat/>
    <w:rsid w:val="003F4E38"/>
    <w:rPr>
      <w:i/>
      <w:color w:val="0000FF"/>
    </w:rPr>
  </w:style>
  <w:style w:type="character" w:customStyle="1" w:styleId="EmphasisBoldItal">
    <w:name w:val="EmphasisBoldItal"/>
    <w:basedOn w:val="DefaultParagraphFont"/>
    <w:rsid w:val="003F4E38"/>
    <w:rPr>
      <w:b/>
      <w:i/>
      <w:color w:val="0000FF"/>
    </w:rPr>
  </w:style>
  <w:style w:type="character" w:customStyle="1" w:styleId="EmphasisRevItal">
    <w:name w:val="EmphasisRevItal"/>
    <w:basedOn w:val="DefaultParagraphFont"/>
    <w:rsid w:val="003F4E38"/>
    <w:rPr>
      <w:color w:val="0000FF"/>
    </w:rPr>
  </w:style>
  <w:style w:type="character" w:customStyle="1" w:styleId="Keycap">
    <w:name w:val="Keycap"/>
    <w:basedOn w:val="DefaultParagraphFont"/>
    <w:rsid w:val="003F4E38"/>
    <w:rPr>
      <w:smallCaps/>
      <w:color w:val="0000FF"/>
    </w:rPr>
  </w:style>
  <w:style w:type="character" w:customStyle="1" w:styleId="Literal">
    <w:name w:val="Literal"/>
    <w:basedOn w:val="DefaultParagraphFont"/>
    <w:rsid w:val="003F4E38"/>
    <w:rPr>
      <w:rFonts w:ascii="Courier" w:hAnsi="Courier"/>
      <w:color w:val="0000FF"/>
      <w:sz w:val="20"/>
    </w:rPr>
  </w:style>
  <w:style w:type="character" w:customStyle="1" w:styleId="LiteralBold">
    <w:name w:val="LiteralBold"/>
    <w:basedOn w:val="DefaultParagraphFont"/>
    <w:qFormat/>
    <w:rsid w:val="003F4E38"/>
    <w:rPr>
      <w:rFonts w:ascii="Courier" w:hAnsi="Courier"/>
      <w:b/>
      <w:color w:val="0000FF"/>
      <w:sz w:val="20"/>
    </w:rPr>
  </w:style>
  <w:style w:type="character" w:customStyle="1" w:styleId="LiteralItal">
    <w:name w:val="LiteralItal"/>
    <w:basedOn w:val="DefaultParagraphFont"/>
    <w:rsid w:val="003F4E38"/>
    <w:rPr>
      <w:rFonts w:ascii="Courier" w:hAnsi="Courier"/>
      <w:i/>
      <w:color w:val="0000FF"/>
      <w:sz w:val="20"/>
    </w:rPr>
  </w:style>
  <w:style w:type="character" w:customStyle="1" w:styleId="LiteralBoldItal">
    <w:name w:val="LiteralBoldItal"/>
    <w:basedOn w:val="DefaultParagraphFont"/>
    <w:rsid w:val="003F4E38"/>
    <w:rPr>
      <w:rFonts w:ascii="Courier" w:hAnsi="Courier"/>
      <w:b/>
      <w:i/>
      <w:color w:val="0000FF"/>
      <w:sz w:val="20"/>
    </w:rPr>
  </w:style>
  <w:style w:type="character" w:customStyle="1" w:styleId="MenuArrow">
    <w:name w:val="MenuArrow"/>
    <w:basedOn w:val="DefaultParagraphFont"/>
    <w:rsid w:val="003F4E38"/>
    <w:rPr>
      <w:rFonts w:ascii="Webdings" w:hAnsi="Webdings"/>
      <w:color w:val="0000FF"/>
    </w:rPr>
  </w:style>
  <w:style w:type="paragraph" w:customStyle="1" w:styleId="HeadANum">
    <w:name w:val="HeadANum"/>
    <w:next w:val="BodyFirst"/>
    <w:autoRedefine/>
    <w:rsid w:val="003F4E38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4"/>
      <w:szCs w:val="20"/>
    </w:rPr>
  </w:style>
  <w:style w:type="paragraph" w:customStyle="1" w:styleId="HeadBNum">
    <w:name w:val="HeadBNum"/>
    <w:next w:val="BodyFirst"/>
    <w:autoRedefine/>
    <w:rsid w:val="003F4E38"/>
    <w:pPr>
      <w:spacing w:before="120" w:after="120" w:line="360" w:lineRule="auto"/>
    </w:pPr>
    <w:rPr>
      <w:rFonts w:ascii="Arial" w:eastAsia="Times New Roman" w:hAnsi="Arial" w:cs="Times New Roman"/>
      <w:b/>
      <w:i/>
      <w:color w:val="800000"/>
      <w:sz w:val="24"/>
      <w:szCs w:val="20"/>
    </w:rPr>
  </w:style>
  <w:style w:type="paragraph" w:customStyle="1" w:styleId="HeadCNum">
    <w:name w:val="HeadCNum"/>
    <w:next w:val="BodyFirst"/>
    <w:autoRedefine/>
    <w:rsid w:val="003F4E38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0"/>
      <w:szCs w:val="20"/>
    </w:rPr>
  </w:style>
  <w:style w:type="paragraph" w:customStyle="1" w:styleId="NoteWarning">
    <w:name w:val="Note Warning"/>
    <w:next w:val="Normal"/>
    <w:autoRedefine/>
    <w:rsid w:val="003F4E38"/>
    <w:pPr>
      <w:spacing w:before="120" w:after="120" w:line="360" w:lineRule="auto"/>
      <w:ind w:left="720" w:hanging="720"/>
    </w:pPr>
    <w:rPr>
      <w:rFonts w:ascii="Times New Roman" w:eastAsia="Times New Roman" w:hAnsi="Times New Roman" w:cs="Times New Roman"/>
      <w:i/>
      <w:color w:val="800000"/>
      <w:sz w:val="24"/>
      <w:szCs w:val="20"/>
    </w:rPr>
  </w:style>
  <w:style w:type="paragraph" w:customStyle="1" w:styleId="SubBullet">
    <w:name w:val="SubBullet"/>
    <w:next w:val="Normal"/>
    <w:autoRedefine/>
    <w:rsid w:val="003F4E38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66"/>
      <w:sz w:val="24"/>
      <w:szCs w:val="20"/>
    </w:rPr>
  </w:style>
  <w:style w:type="paragraph" w:customStyle="1" w:styleId="SubNumberA">
    <w:name w:val="SubNumberA"/>
    <w:next w:val="Normal"/>
    <w:autoRedefine/>
    <w:rsid w:val="003F4E38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00"/>
      <w:sz w:val="24"/>
      <w:szCs w:val="20"/>
    </w:rPr>
  </w:style>
  <w:style w:type="paragraph" w:customStyle="1" w:styleId="SubNumberB">
    <w:name w:val="SubNumberB"/>
    <w:next w:val="Normal"/>
    <w:autoRedefine/>
    <w:rsid w:val="003F4E38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00"/>
      <w:sz w:val="24"/>
      <w:szCs w:val="20"/>
    </w:rPr>
  </w:style>
  <w:style w:type="character" w:customStyle="1" w:styleId="EmphasisItalicBox">
    <w:name w:val="EmphasisItalicBox"/>
    <w:basedOn w:val="EmphasisItalic"/>
    <w:rsid w:val="003F4E38"/>
    <w:rPr>
      <w:i/>
      <w:color w:val="CC99FF"/>
    </w:rPr>
  </w:style>
  <w:style w:type="character" w:customStyle="1" w:styleId="Wingdings">
    <w:name w:val="Wingdings"/>
    <w:basedOn w:val="DefaultParagraphFont"/>
    <w:rsid w:val="003F4E38"/>
    <w:rPr>
      <w:rFonts w:ascii="Wingdings 2" w:hAnsi="Wingdings 2"/>
      <w:color w:val="0000FF"/>
      <w:sz w:val="24"/>
    </w:rPr>
  </w:style>
  <w:style w:type="paragraph" w:customStyle="1" w:styleId="ListPlainB">
    <w:name w:val="List Plain B"/>
    <w:autoRedefine/>
    <w:rsid w:val="003F4E38"/>
    <w:pPr>
      <w:spacing w:after="0" w:line="360" w:lineRule="auto"/>
      <w:ind w:left="360"/>
    </w:pPr>
    <w:rPr>
      <w:rFonts w:ascii="Times New Roman" w:eastAsia="Times New Roman" w:hAnsi="Times New Roman" w:cs="Times New Roman"/>
      <w:color w:val="800080"/>
      <w:sz w:val="24"/>
      <w:szCs w:val="20"/>
    </w:rPr>
  </w:style>
  <w:style w:type="paragraph" w:customStyle="1" w:styleId="Listing">
    <w:name w:val="Listing"/>
    <w:next w:val="Body"/>
    <w:autoRedefine/>
    <w:rsid w:val="003F4E38"/>
    <w:pPr>
      <w:spacing w:after="120" w:line="360" w:lineRule="auto"/>
    </w:pPr>
    <w:rPr>
      <w:rFonts w:ascii="Arial" w:eastAsia="Times New Roman" w:hAnsi="Arial" w:cs="Times New Roman"/>
      <w:bCs/>
      <w:i/>
      <w:color w:val="800000"/>
      <w:sz w:val="20"/>
      <w:szCs w:val="20"/>
    </w:rPr>
  </w:style>
  <w:style w:type="paragraph" w:customStyle="1" w:styleId="Footnote">
    <w:name w:val="Footnote"/>
    <w:autoRedefine/>
    <w:rsid w:val="003F4E38"/>
    <w:pPr>
      <w:spacing w:after="0" w:line="360" w:lineRule="auto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ListPlainC">
    <w:name w:val="List Plain C"/>
    <w:next w:val="Body"/>
    <w:autoRedefine/>
    <w:rsid w:val="003F4E38"/>
    <w:pPr>
      <w:spacing w:after="120" w:line="360" w:lineRule="auto"/>
      <w:ind w:left="360"/>
    </w:pPr>
    <w:rPr>
      <w:rFonts w:ascii="Times New Roman" w:eastAsia="Times New Roman" w:hAnsi="Times New Roman" w:cs="Times New Roman"/>
      <w:color w:val="800080"/>
      <w:sz w:val="24"/>
      <w:szCs w:val="20"/>
    </w:rPr>
  </w:style>
  <w:style w:type="character" w:customStyle="1" w:styleId="EmphasisRevCaption">
    <w:name w:val="EmphasisRevCaption"/>
    <w:basedOn w:val="DefaultParagraphFont"/>
    <w:rsid w:val="003F4E38"/>
    <w:rPr>
      <w:i/>
      <w:color w:val="CC99FF"/>
    </w:rPr>
  </w:style>
  <w:style w:type="character" w:customStyle="1" w:styleId="LiteralBox">
    <w:name w:val="LiteralBox"/>
    <w:basedOn w:val="Literal"/>
    <w:rsid w:val="003F4E38"/>
    <w:rPr>
      <w:rFonts w:ascii="Courier" w:hAnsi="Courier"/>
      <w:color w:val="CC99FF"/>
      <w:sz w:val="20"/>
    </w:rPr>
  </w:style>
  <w:style w:type="character" w:customStyle="1" w:styleId="LiteralFootnote">
    <w:name w:val="LiteralFootnote"/>
    <w:basedOn w:val="LiteralBox"/>
    <w:rsid w:val="003F4E38"/>
    <w:rPr>
      <w:rFonts w:ascii="Courier" w:hAnsi="Courier"/>
      <w:color w:val="CC99FF"/>
      <w:sz w:val="20"/>
    </w:rPr>
  </w:style>
  <w:style w:type="character" w:customStyle="1" w:styleId="Literal1st">
    <w:name w:val="Literal1st"/>
    <w:basedOn w:val="LiteralBox"/>
    <w:rsid w:val="003F4E38"/>
    <w:rPr>
      <w:rFonts w:ascii="Courier" w:hAnsi="Courier"/>
      <w:color w:val="CC99FF"/>
      <w:sz w:val="20"/>
    </w:rPr>
  </w:style>
  <w:style w:type="character" w:customStyle="1" w:styleId="LiteralCaption">
    <w:name w:val="LiteralCaption"/>
    <w:basedOn w:val="LiteralBox"/>
    <w:qFormat/>
    <w:rsid w:val="003F4E38"/>
    <w:rPr>
      <w:rFonts w:ascii="Courier" w:hAnsi="Courier"/>
      <w:i/>
      <w:color w:val="CC99FF"/>
      <w:sz w:val="20"/>
    </w:rPr>
  </w:style>
  <w:style w:type="paragraph" w:customStyle="1" w:styleId="HeadBox">
    <w:name w:val="HeadBox"/>
    <w:basedOn w:val="HeadC"/>
    <w:autoRedefine/>
    <w:rsid w:val="003F4E38"/>
    <w:pPr>
      <w:autoSpaceDE w:val="0"/>
      <w:autoSpaceDN w:val="0"/>
      <w:adjustRightInd w:val="0"/>
      <w:spacing w:before="160" w:after="80"/>
      <w:jc w:val="center"/>
    </w:pPr>
    <w:rPr>
      <w:rFonts w:ascii="Dogma" w:hAnsi="Dogma" w:cs="Dogma"/>
      <w:color w:val="808080"/>
      <w:sz w:val="24"/>
    </w:rPr>
  </w:style>
  <w:style w:type="paragraph" w:customStyle="1" w:styleId="Anchor">
    <w:name w:val="Anchor"/>
    <w:autoRedefine/>
    <w:rsid w:val="003F4E38"/>
    <w:pPr>
      <w:suppressAutoHyphens/>
      <w:autoSpaceDE w:val="0"/>
      <w:autoSpaceDN w:val="0"/>
      <w:adjustRightInd w:val="0"/>
      <w:spacing w:before="120" w:after="240" w:line="40" w:lineRule="atLeast"/>
    </w:pPr>
    <w:rPr>
      <w:rFonts w:ascii="NewBaskerville" w:eastAsia="Times New Roman" w:hAnsi="NewBaskerville" w:cs="NewBaskerville"/>
      <w:color w:val="000000"/>
      <w:w w:val="0"/>
      <w:sz w:val="4"/>
      <w:szCs w:val="4"/>
    </w:rPr>
  </w:style>
  <w:style w:type="paragraph" w:customStyle="1" w:styleId="BodyFirstBox">
    <w:name w:val="BodyFirstBox"/>
    <w:basedOn w:val="BodyFirst"/>
    <w:autoRedefine/>
    <w:rsid w:val="003F4E38"/>
    <w:rPr>
      <w:color w:val="808080"/>
    </w:rPr>
  </w:style>
  <w:style w:type="paragraph" w:customStyle="1" w:styleId="BodyBox">
    <w:name w:val="BodyBox"/>
    <w:basedOn w:val="Body"/>
    <w:rsid w:val="003F4E38"/>
    <w:rPr>
      <w:color w:val="808080"/>
    </w:rPr>
  </w:style>
  <w:style w:type="paragraph" w:customStyle="1" w:styleId="ListHeadBox">
    <w:name w:val="ListHeadBox"/>
    <w:basedOn w:val="ListHead"/>
    <w:autoRedefine/>
    <w:rsid w:val="003F4E38"/>
    <w:rPr>
      <w:color w:val="808080"/>
    </w:rPr>
  </w:style>
  <w:style w:type="paragraph" w:customStyle="1" w:styleId="ListBodyBox">
    <w:name w:val="ListBodyBox"/>
    <w:basedOn w:val="ListBody"/>
    <w:autoRedefine/>
    <w:rsid w:val="003F4E38"/>
    <w:rPr>
      <w:color w:val="808080"/>
    </w:rPr>
  </w:style>
  <w:style w:type="paragraph" w:customStyle="1" w:styleId="NumListABox">
    <w:name w:val="NumListA Box"/>
    <w:basedOn w:val="NumListA"/>
    <w:autoRedefine/>
    <w:rsid w:val="003F4E38"/>
    <w:rPr>
      <w:color w:val="666699"/>
    </w:rPr>
  </w:style>
  <w:style w:type="paragraph" w:customStyle="1" w:styleId="NumListBBox">
    <w:name w:val="NumListB Box"/>
    <w:basedOn w:val="NumListB"/>
    <w:autoRedefine/>
    <w:rsid w:val="003F4E38"/>
    <w:rPr>
      <w:color w:val="666699"/>
    </w:rPr>
  </w:style>
  <w:style w:type="paragraph" w:customStyle="1" w:styleId="NumListCBox">
    <w:name w:val="NumListC Box"/>
    <w:basedOn w:val="NumListC"/>
    <w:autoRedefine/>
    <w:rsid w:val="003F4E38"/>
    <w:rPr>
      <w:color w:val="666699"/>
    </w:rPr>
  </w:style>
  <w:style w:type="paragraph" w:customStyle="1" w:styleId="FootnoteBox">
    <w:name w:val="FootnoteBox"/>
    <w:basedOn w:val="BodyFirstBox"/>
    <w:autoRedefine/>
    <w:rsid w:val="003F4E38"/>
    <w:rPr>
      <w:sz w:val="20"/>
    </w:rPr>
  </w:style>
  <w:style w:type="paragraph" w:customStyle="1" w:styleId="AnchorSidehead">
    <w:name w:val="Anchor Sidehead"/>
    <w:autoRedefine/>
    <w:rsid w:val="003F4E38"/>
    <w:pPr>
      <w:autoSpaceDE w:val="0"/>
      <w:autoSpaceDN w:val="0"/>
      <w:adjustRightInd w:val="0"/>
      <w:spacing w:after="120" w:line="360" w:lineRule="auto"/>
    </w:pPr>
    <w:rPr>
      <w:rFonts w:ascii="Futura-Heavy" w:eastAsia="Times New Roman" w:hAnsi="Futura-Heavy" w:cs="Futura-Heavy"/>
      <w:color w:val="000000"/>
      <w:w w:val="0"/>
      <w:sz w:val="20"/>
      <w:szCs w:val="16"/>
    </w:rPr>
  </w:style>
  <w:style w:type="paragraph" w:customStyle="1" w:styleId="Level3IX">
    <w:name w:val="Level3IX"/>
    <w:autoRedefine/>
    <w:rsid w:val="003F4E38"/>
    <w:pPr>
      <w:suppressAutoHyphens/>
      <w:autoSpaceDE w:val="0"/>
      <w:autoSpaceDN w:val="0"/>
      <w:adjustRightInd w:val="0"/>
      <w:spacing w:after="0" w:line="360" w:lineRule="auto"/>
      <w:ind w:left="1080" w:hanging="36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GroupTitlesIX">
    <w:name w:val="GroupTitlesIX"/>
    <w:autoRedefine/>
    <w:rsid w:val="003F4E38"/>
    <w:pPr>
      <w:keepNext/>
      <w:widowControl w:val="0"/>
      <w:autoSpaceDE w:val="0"/>
      <w:autoSpaceDN w:val="0"/>
      <w:adjustRightInd w:val="0"/>
      <w:spacing w:before="240" w:after="40" w:line="380" w:lineRule="atLeast"/>
    </w:pPr>
    <w:rPr>
      <w:rFonts w:ascii="Arial" w:eastAsia="Times New Roman" w:hAnsi="Arial" w:cs="Times"/>
      <w:b/>
      <w:bCs/>
      <w:iCs/>
      <w:color w:val="000000"/>
      <w:w w:val="0"/>
      <w:sz w:val="28"/>
      <w:szCs w:val="32"/>
    </w:rPr>
  </w:style>
  <w:style w:type="paragraph" w:customStyle="1" w:styleId="Level2IX">
    <w:name w:val="Level2IX"/>
    <w:autoRedefine/>
    <w:rsid w:val="003F4E38"/>
    <w:pPr>
      <w:suppressAutoHyphens/>
      <w:autoSpaceDE w:val="0"/>
      <w:autoSpaceDN w:val="0"/>
      <w:adjustRightInd w:val="0"/>
      <w:spacing w:after="0" w:line="360" w:lineRule="auto"/>
      <w:ind w:left="720" w:hanging="36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Level1IX">
    <w:name w:val="Level1IX"/>
    <w:autoRedefine/>
    <w:rsid w:val="003F4E38"/>
    <w:pPr>
      <w:suppressAutoHyphens/>
      <w:autoSpaceDE w:val="0"/>
      <w:autoSpaceDN w:val="0"/>
      <w:adjustRightInd w:val="0"/>
      <w:spacing w:after="0" w:line="360" w:lineRule="auto"/>
      <w:ind w:left="720" w:hanging="72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CodeAWingding">
    <w:name w:val="CodeA Wingding"/>
    <w:basedOn w:val="CodeA"/>
    <w:autoRedefine/>
    <w:rsid w:val="003F4E38"/>
    <w:rPr>
      <w:color w:val="999999"/>
    </w:rPr>
  </w:style>
  <w:style w:type="character" w:customStyle="1" w:styleId="WingdingsSmall">
    <w:name w:val="Wingdings Small"/>
    <w:basedOn w:val="Wingdings"/>
    <w:rsid w:val="003F4E38"/>
    <w:rPr>
      <w:rFonts w:ascii="Wingdings 2" w:hAnsi="Wingdings 2"/>
      <w:color w:val="99CCFF"/>
      <w:sz w:val="20"/>
    </w:rPr>
  </w:style>
  <w:style w:type="paragraph" w:customStyle="1" w:styleId="CodeBWingding">
    <w:name w:val="CodeB Wingding"/>
    <w:basedOn w:val="CodeB"/>
    <w:next w:val="CodeB"/>
    <w:autoRedefine/>
    <w:rsid w:val="003F4E38"/>
    <w:rPr>
      <w:color w:val="999999"/>
    </w:rPr>
  </w:style>
  <w:style w:type="paragraph" w:customStyle="1" w:styleId="CodeCWingding">
    <w:name w:val="CodeC Wingding"/>
    <w:basedOn w:val="CodeC"/>
    <w:next w:val="Body"/>
    <w:autoRedefine/>
    <w:rsid w:val="003F4E38"/>
    <w:rPr>
      <w:color w:val="999999"/>
    </w:rPr>
  </w:style>
  <w:style w:type="paragraph" w:customStyle="1" w:styleId="CodeSingleWingding">
    <w:name w:val="CodeSingle Wingding"/>
    <w:basedOn w:val="CodeSingle"/>
    <w:autoRedefine/>
    <w:rsid w:val="003F4E38"/>
    <w:rPr>
      <w:color w:val="999999"/>
    </w:rPr>
  </w:style>
  <w:style w:type="character" w:customStyle="1" w:styleId="EmphasisItalicFoot">
    <w:name w:val="EmphasisItalicFoot"/>
    <w:basedOn w:val="EmphasisItalic"/>
    <w:rsid w:val="003F4E38"/>
    <w:rPr>
      <w:i/>
      <w:color w:val="99CCFF"/>
      <w:sz w:val="16"/>
      <w:szCs w:val="16"/>
    </w:rPr>
  </w:style>
  <w:style w:type="paragraph" w:customStyle="1" w:styleId="Basic">
    <w:name w:val="Basic"/>
    <w:basedOn w:val="Body"/>
    <w:rsid w:val="003F4E38"/>
  </w:style>
  <w:style w:type="character" w:customStyle="1" w:styleId="Italic">
    <w:name w:val="Italic"/>
    <w:basedOn w:val="EmphasisItalic"/>
    <w:rsid w:val="003F4E38"/>
    <w:rPr>
      <w:i/>
      <w:color w:val="000000"/>
    </w:rPr>
  </w:style>
  <w:style w:type="paragraph" w:customStyle="1" w:styleId="ListPlainABox">
    <w:name w:val="List Plain A Box"/>
    <w:basedOn w:val="ListPlainA"/>
    <w:autoRedefine/>
    <w:rsid w:val="003F4E38"/>
    <w:rPr>
      <w:color w:val="CC99FF"/>
    </w:rPr>
  </w:style>
  <w:style w:type="paragraph" w:customStyle="1" w:styleId="ListPlainBBox">
    <w:name w:val="List Plain B Box"/>
    <w:basedOn w:val="ListPlainB"/>
    <w:autoRedefine/>
    <w:rsid w:val="003F4E38"/>
    <w:rPr>
      <w:color w:val="CC99FF"/>
    </w:rPr>
  </w:style>
  <w:style w:type="paragraph" w:customStyle="1" w:styleId="ListPlainCBox">
    <w:name w:val="List Plain C Box"/>
    <w:basedOn w:val="ListPlainC"/>
    <w:autoRedefine/>
    <w:rsid w:val="003F4E38"/>
    <w:rPr>
      <w:color w:val="CC99FF"/>
    </w:rPr>
  </w:style>
  <w:style w:type="paragraph" w:customStyle="1" w:styleId="BulletABox">
    <w:name w:val="BulletA Box"/>
    <w:basedOn w:val="BulletA"/>
    <w:autoRedefine/>
    <w:rsid w:val="003F4E38"/>
    <w:rPr>
      <w:color w:val="33CCCC"/>
    </w:rPr>
  </w:style>
  <w:style w:type="paragraph" w:customStyle="1" w:styleId="BulletBBox">
    <w:name w:val="BulletB Box"/>
    <w:basedOn w:val="BulletB"/>
    <w:autoRedefine/>
    <w:rsid w:val="003F4E38"/>
    <w:rPr>
      <w:color w:val="33CCCC"/>
    </w:rPr>
  </w:style>
  <w:style w:type="paragraph" w:customStyle="1" w:styleId="BulletCBox">
    <w:name w:val="BulletC Box"/>
    <w:basedOn w:val="BulletC"/>
    <w:autoRedefine/>
    <w:rsid w:val="003F4E38"/>
    <w:rPr>
      <w:color w:val="33CCCC"/>
    </w:rPr>
  </w:style>
  <w:style w:type="paragraph" w:customStyle="1" w:styleId="CaptionBox">
    <w:name w:val="CaptionBox"/>
    <w:basedOn w:val="Caption"/>
    <w:autoRedefine/>
    <w:rsid w:val="003F4E38"/>
    <w:rPr>
      <w:color w:val="808080"/>
    </w:rPr>
  </w:style>
  <w:style w:type="character" w:customStyle="1" w:styleId="EmphasisNote">
    <w:name w:val="EmphasisNote"/>
    <w:basedOn w:val="EmphasisRevItal"/>
    <w:rsid w:val="003F4E38"/>
    <w:rPr>
      <w:color w:val="3366FF"/>
    </w:rPr>
  </w:style>
  <w:style w:type="character" w:customStyle="1" w:styleId="EmphasisBoldBox">
    <w:name w:val="EmphasisBoldBox"/>
    <w:basedOn w:val="EmphasisBold"/>
    <w:rsid w:val="003F4E38"/>
    <w:rPr>
      <w:b/>
      <w:color w:val="3366FF"/>
    </w:rPr>
  </w:style>
  <w:style w:type="paragraph" w:customStyle="1" w:styleId="Epigraph">
    <w:name w:val="Epigraph"/>
    <w:basedOn w:val="BlockQuote"/>
    <w:autoRedefine/>
    <w:rsid w:val="003F4E38"/>
    <w:pPr>
      <w:ind w:left="1080" w:right="1080"/>
    </w:pPr>
    <w:rPr>
      <w:i/>
    </w:rPr>
  </w:style>
  <w:style w:type="character" w:customStyle="1" w:styleId="Title1">
    <w:name w:val="Title1"/>
    <w:basedOn w:val="DefaultParagraphFont"/>
    <w:rsid w:val="003F4E38"/>
  </w:style>
  <w:style w:type="paragraph" w:styleId="BalloonText">
    <w:name w:val="Balloon Text"/>
    <w:basedOn w:val="Normal"/>
    <w:link w:val="BalloonTextChar"/>
    <w:uiPriority w:val="99"/>
    <w:semiHidden/>
    <w:unhideWhenUsed/>
    <w:rsid w:val="001977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7A5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618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185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185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18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185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6F1DF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F1DF9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98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User\Google%20Drive\Liz%20NSP\xx%20Useful%20Stuff\Author%20Packet\Word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7A123-851E-0549-862A-1D1D47304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C:\Users\User\Google Drive\Liz NSP\xx Useful Stuff\Author Packet\WordTemplate.dot</Template>
  <TotalTime>256</TotalTime>
  <Pages>23</Pages>
  <Words>6399</Words>
  <Characters>36477</Characters>
  <Application>Microsoft Office Word</Application>
  <DocSecurity>0</DocSecurity>
  <Lines>303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</dc:creator>
  <cp:lastModifiedBy>Carol Nichols</cp:lastModifiedBy>
  <cp:revision>588</cp:revision>
  <dcterms:created xsi:type="dcterms:W3CDTF">2019-02-12T23:08:00Z</dcterms:created>
  <dcterms:modified xsi:type="dcterms:W3CDTF">2019-02-18T22:52:00Z</dcterms:modified>
</cp:coreProperties>
</file>